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2EF" w:rsidRPr="000D21E7" w:rsidRDefault="00FE612C" w:rsidP="005B62EF">
      <w:pPr>
        <w:rPr>
          <w:b/>
        </w:rPr>
      </w:pPr>
      <w:r>
        <w:rPr>
          <w:b/>
        </w:rPr>
        <w:t>Lesson Plan</w:t>
      </w:r>
      <w:r w:rsidR="00A00DB3">
        <w:rPr>
          <w:b/>
        </w:rPr>
        <w:t xml:space="preserve"> 2</w:t>
      </w:r>
      <w:r>
        <w:rPr>
          <w:b/>
        </w:rPr>
        <w:t xml:space="preserve"> – August 11</w:t>
      </w:r>
      <w:r w:rsidR="005B62EF" w:rsidRPr="000D21E7">
        <w:rPr>
          <w:b/>
        </w:rPr>
        <w:t>, 2011</w:t>
      </w:r>
    </w:p>
    <w:p w:rsidR="005B62EF" w:rsidRPr="000D21E7" w:rsidRDefault="005B62EF" w:rsidP="005B62EF"/>
    <w:p w:rsidR="005B62EF" w:rsidRPr="000D21E7" w:rsidRDefault="005B62EF" w:rsidP="005B62EF">
      <w:r w:rsidRPr="000D21E7">
        <w:t xml:space="preserve">Name: Meredith </w:t>
      </w:r>
      <w:proofErr w:type="spellStart"/>
      <w:r w:rsidRPr="000D21E7">
        <w:t>Ott</w:t>
      </w:r>
      <w:proofErr w:type="spellEnd"/>
      <w:r w:rsidRPr="000D21E7">
        <w:tab/>
      </w:r>
      <w:r w:rsidRPr="000D21E7">
        <w:tab/>
      </w:r>
      <w:r w:rsidRPr="000D21E7">
        <w:tab/>
      </w:r>
      <w:r w:rsidRPr="000D21E7">
        <w:tab/>
        <w:t>Age/Grade Level: 9</w:t>
      </w:r>
      <w:r w:rsidRPr="000D21E7">
        <w:rPr>
          <w:vertAlign w:val="superscript"/>
        </w:rPr>
        <w:t>th</w:t>
      </w:r>
      <w:r w:rsidRPr="000D21E7">
        <w:t xml:space="preserve"> Grade</w:t>
      </w:r>
    </w:p>
    <w:p w:rsidR="005B62EF" w:rsidRPr="000D21E7" w:rsidRDefault="005B62EF" w:rsidP="005B62EF">
      <w:r w:rsidRPr="000D21E7">
        <w:t>Subject Area(s): Language Arts</w:t>
      </w:r>
      <w:r w:rsidRPr="000D21E7">
        <w:tab/>
        <w:t xml:space="preserve">            Unit Title: The Politics of Romeo &amp; Juliet</w:t>
      </w:r>
    </w:p>
    <w:p w:rsidR="005B62EF" w:rsidRPr="000D21E7" w:rsidRDefault="005B62EF" w:rsidP="005B62EF">
      <w:r w:rsidRPr="000D21E7">
        <w:t xml:space="preserve">Lesson Title: </w:t>
      </w:r>
      <w:r>
        <w:t>Examining the Language</w:t>
      </w:r>
      <w:r>
        <w:tab/>
      </w:r>
      <w:r w:rsidRPr="000D21E7">
        <w:t xml:space="preserve">Estimated Time: </w:t>
      </w:r>
      <w:r>
        <w:t>9</w:t>
      </w:r>
      <w:r w:rsidRPr="000D21E7">
        <w:t>0 minutes</w:t>
      </w:r>
    </w:p>
    <w:p w:rsidR="005B62EF" w:rsidRDefault="005B62EF" w:rsidP="005B62EF"/>
    <w:p w:rsidR="00FC0BB2" w:rsidRPr="000D21E7" w:rsidRDefault="00FC0BB2" w:rsidP="005B62EF"/>
    <w:p w:rsidR="005B62EF" w:rsidRPr="000D21E7" w:rsidRDefault="005B62EF" w:rsidP="005B62EF">
      <w:pPr>
        <w:rPr>
          <w:b/>
        </w:rPr>
      </w:pPr>
      <w:r w:rsidRPr="000D21E7">
        <w:rPr>
          <w:b/>
        </w:rPr>
        <w:t xml:space="preserve">Purpose/Rationale for lesson: </w:t>
      </w:r>
    </w:p>
    <w:p w:rsidR="005B62EF" w:rsidRPr="000D21E7" w:rsidRDefault="005B62EF" w:rsidP="005B62EF">
      <w:r w:rsidRPr="000D21E7">
        <w:t xml:space="preserve">Students should gain an understanding of </w:t>
      </w:r>
      <w:r w:rsidR="00FF4324">
        <w:t>language</w:t>
      </w:r>
      <w:r w:rsidRPr="000D21E7">
        <w:t xml:space="preserve"> </w:t>
      </w:r>
      <w:r w:rsidR="00FF4324">
        <w:t>and how it is used</w:t>
      </w:r>
      <w:r w:rsidRPr="000D21E7">
        <w:t xml:space="preserve"> across literature </w:t>
      </w:r>
      <w:r w:rsidR="00FF4324">
        <w:t xml:space="preserve">to </w:t>
      </w:r>
      <w:r w:rsidRPr="000D21E7">
        <w:t>reflect</w:t>
      </w:r>
      <w:r w:rsidR="00FF4324">
        <w:t xml:space="preserve"> tone and author intent. </w:t>
      </w:r>
    </w:p>
    <w:p w:rsidR="005B62EF" w:rsidRDefault="005B62EF" w:rsidP="005B62EF"/>
    <w:p w:rsidR="00FC0BB2" w:rsidRPr="000D21E7" w:rsidRDefault="00FC0BB2" w:rsidP="005B62EF"/>
    <w:p w:rsidR="005B62EF" w:rsidRPr="000D21E7" w:rsidRDefault="005B62EF" w:rsidP="005B62EF">
      <w:pPr>
        <w:rPr>
          <w:b/>
          <w:lang w:val="fr-FR"/>
        </w:rPr>
      </w:pPr>
      <w:r w:rsidRPr="000D21E7">
        <w:rPr>
          <w:b/>
          <w:lang w:val="fr-FR"/>
        </w:rPr>
        <w:t xml:space="preserve">Curriculum </w:t>
      </w:r>
      <w:proofErr w:type="spellStart"/>
      <w:r w:rsidRPr="000D21E7">
        <w:rPr>
          <w:b/>
          <w:lang w:val="fr-FR"/>
        </w:rPr>
        <w:t>Framing</w:t>
      </w:r>
      <w:proofErr w:type="spellEnd"/>
      <w:r w:rsidRPr="000D21E7">
        <w:rPr>
          <w:b/>
          <w:lang w:val="fr-FR"/>
        </w:rPr>
        <w:t xml:space="preserve"> Questions:  </w:t>
      </w:r>
    </w:p>
    <w:p w:rsidR="005B62EF" w:rsidRPr="000D21E7" w:rsidRDefault="005B62EF" w:rsidP="005B62EF">
      <w:r w:rsidRPr="000D21E7">
        <w:t>Essential Question: How does Classical Literature help us to understand the human condition?</w:t>
      </w:r>
    </w:p>
    <w:p w:rsidR="005B62EF" w:rsidRPr="000D21E7" w:rsidRDefault="005B62EF" w:rsidP="005B62EF"/>
    <w:p w:rsidR="005B62EF" w:rsidRPr="000D21E7" w:rsidRDefault="005B62EF" w:rsidP="005B62EF">
      <w:r w:rsidRPr="000D21E7">
        <w:t xml:space="preserve">Unit Question that applies to this lesson: How </w:t>
      </w:r>
      <w:r w:rsidR="0060095C">
        <w:t>does Shakespeare</w:t>
      </w:r>
      <w:r w:rsidR="00A00DB3">
        <w:t xml:space="preserve"> </w:t>
      </w:r>
      <w:r w:rsidR="00FF4324">
        <w:t xml:space="preserve">use </w:t>
      </w:r>
      <w:r w:rsidR="00A00DB3">
        <w:t xml:space="preserve">language </w:t>
      </w:r>
      <w:r w:rsidR="00FF4324">
        <w:t>to</w:t>
      </w:r>
      <w:r w:rsidR="00A00DB3">
        <w:t xml:space="preserve"> help us to </w:t>
      </w:r>
      <w:r w:rsidR="00FF4324">
        <w:t xml:space="preserve">better </w:t>
      </w:r>
      <w:r w:rsidR="00A00DB3">
        <w:t xml:space="preserve">understand </w:t>
      </w:r>
      <w:r w:rsidR="00FF4324">
        <w:t>the text, characters, and circumstances?</w:t>
      </w:r>
    </w:p>
    <w:p w:rsidR="005B62EF" w:rsidRPr="000D21E7" w:rsidRDefault="005B62EF" w:rsidP="005B62EF"/>
    <w:p w:rsidR="005B62EF" w:rsidRPr="00E07304" w:rsidRDefault="005B62EF" w:rsidP="005B62EF">
      <w:r w:rsidRPr="000D21E7">
        <w:t xml:space="preserve">Lesson or Content Question(s): </w:t>
      </w:r>
      <w:r w:rsidR="00A00DB3">
        <w:t xml:space="preserve">How can we use the language in </w:t>
      </w:r>
      <w:r w:rsidR="00A00DB3" w:rsidRPr="00A00DB3">
        <w:rPr>
          <w:i/>
        </w:rPr>
        <w:t>Romeo and Juliet</w:t>
      </w:r>
      <w:r w:rsidR="00A00DB3">
        <w:t xml:space="preserve"> </w:t>
      </w:r>
      <w:r w:rsidR="00FF4324">
        <w:t xml:space="preserve">Act I </w:t>
      </w:r>
      <w:r w:rsidR="00A00DB3">
        <w:t xml:space="preserve">to unpack character, emotion, </w:t>
      </w:r>
      <w:r w:rsidR="00FF4324">
        <w:t>and circumstances (relationship)</w:t>
      </w:r>
      <w:r w:rsidR="00A00DB3">
        <w:t>?</w:t>
      </w:r>
      <w:ins w:id="0" w:author="Gayle Thieman" w:date="2011-08-13T19:51:00Z">
        <w:r w:rsidR="00BA718E">
          <w:t xml:space="preserve">  Make sure this is explicitly taught.</w:t>
        </w:r>
      </w:ins>
    </w:p>
    <w:p w:rsidR="005B62EF" w:rsidRDefault="005B62EF" w:rsidP="005B62EF"/>
    <w:p w:rsidR="00FC0BB2" w:rsidRPr="000D21E7" w:rsidRDefault="00FC0BB2" w:rsidP="005B62EF"/>
    <w:p w:rsidR="005B62EF" w:rsidRPr="000D21E7" w:rsidRDefault="005B62EF" w:rsidP="005B62EF">
      <w:r w:rsidRPr="000D21E7">
        <w:rPr>
          <w:b/>
        </w:rPr>
        <w:t>Goal:</w:t>
      </w:r>
      <w:r w:rsidRPr="000D21E7">
        <w:t xml:space="preserve"> </w:t>
      </w:r>
    </w:p>
    <w:p w:rsidR="005B62EF" w:rsidRDefault="00A00DB3" w:rsidP="005B62EF">
      <w:r>
        <w:t xml:space="preserve">Be able to identify literary techniques such as metaphor, simile, tone, meter, iambic pentameter, rhythm, </w:t>
      </w:r>
      <w:r w:rsidR="00FC0BB2">
        <w:t xml:space="preserve">iamb, foot, </w:t>
      </w:r>
      <w:r>
        <w:t xml:space="preserve">and rhyme scheme. Be able to use these techniques to </w:t>
      </w:r>
      <w:r w:rsidR="00FF4324">
        <w:t xml:space="preserve">mark text to </w:t>
      </w:r>
      <w:r>
        <w:t xml:space="preserve">unpack the language of Shakespeare. </w:t>
      </w:r>
    </w:p>
    <w:p w:rsidR="00FC0BB2" w:rsidRDefault="00FC0BB2" w:rsidP="005B62EF"/>
    <w:p w:rsidR="00FC0BB2" w:rsidRPr="000D21E7" w:rsidRDefault="00FC0BB2" w:rsidP="005B62EF"/>
    <w:p w:rsidR="005B62EF" w:rsidRPr="000D21E7" w:rsidRDefault="005B62EF" w:rsidP="005B62EF">
      <w:r w:rsidRPr="000D21E7">
        <w:rPr>
          <w:b/>
        </w:rPr>
        <w:t>Learning Objective(s):</w:t>
      </w:r>
      <w:r w:rsidRPr="000D21E7">
        <w:t xml:space="preserve">   </w:t>
      </w:r>
      <w:ins w:id="1" w:author="Gayle Thieman" w:date="2011-08-13T19:41:00Z">
        <w:r w:rsidR="00BA718E">
          <w:t xml:space="preserve"> </w:t>
        </w:r>
      </w:ins>
    </w:p>
    <w:p w:rsidR="005B62EF" w:rsidRDefault="005B62EF" w:rsidP="005B62EF">
      <w:r w:rsidRPr="000D21E7">
        <w:t>-</w:t>
      </w:r>
      <w:r w:rsidR="00A00DB3">
        <w:t xml:space="preserve">Understand what the terms metaphor, simile, tone, meter, iambic pentameter, rhythm, and rhyme scheme mean. </w:t>
      </w:r>
      <w:ins w:id="2" w:author="Gayle Thieman" w:date="2011-08-13T19:51:00Z">
        <w:r w:rsidR="00BA718E">
          <w:t>Your procedures clearly teach meter, iambic pentameter, rhythm and rhy</w:t>
        </w:r>
      </w:ins>
      <w:ins w:id="3" w:author="Gayle Thieman" w:date="2011-08-13T19:52:00Z">
        <w:r w:rsidR="00BA718E">
          <w:t>m</w:t>
        </w:r>
      </w:ins>
      <w:ins w:id="4" w:author="Gayle Thieman" w:date="2011-08-13T19:51:00Z">
        <w:r w:rsidR="00BA718E">
          <w:t>e scheme.</w:t>
        </w:r>
      </w:ins>
    </w:p>
    <w:p w:rsidR="005B62EF" w:rsidRPr="000D21E7" w:rsidRDefault="005B62EF" w:rsidP="005B62EF">
      <w:r w:rsidRPr="000D21E7">
        <w:tab/>
      </w:r>
    </w:p>
    <w:p w:rsidR="005B62EF" w:rsidRPr="000D21E7" w:rsidRDefault="005B62EF" w:rsidP="005B62EF">
      <w:r w:rsidRPr="000D21E7">
        <w:t>-</w:t>
      </w:r>
      <w:r w:rsidR="00A00DB3">
        <w:t>Be able to unpack portions of text from Act I of Romeo and Juliet us</w:t>
      </w:r>
      <w:r w:rsidR="008B62F9">
        <w:t xml:space="preserve">ing these terms and techniques to point to character, emotion, circumstance and overall tone. </w:t>
      </w:r>
      <w:ins w:id="5" w:author="Gayle Thieman" w:date="2011-08-13T19:52:00Z">
        <w:r w:rsidR="00BA718E">
          <w:t xml:space="preserve">  This needs to be more explicit in the procedures</w:t>
        </w:r>
      </w:ins>
    </w:p>
    <w:p w:rsidR="005B62EF" w:rsidRPr="000D21E7" w:rsidRDefault="005B62EF" w:rsidP="005B62EF"/>
    <w:p w:rsidR="005B62EF" w:rsidRPr="000D21E7" w:rsidRDefault="005B62EF" w:rsidP="005B62EF">
      <w:r w:rsidRPr="000D21E7">
        <w:t xml:space="preserve">-Identify </w:t>
      </w:r>
      <w:r w:rsidR="00A00DB3">
        <w:t>how the author has used these techniques to affect meaning.</w:t>
      </w:r>
      <w:ins w:id="6" w:author="Gayle Thieman" w:date="2011-08-13T19:52:00Z">
        <w:r w:rsidR="00BA718E">
          <w:t xml:space="preserve">  More explicit in </w:t>
        </w:r>
        <w:proofErr w:type="gramStart"/>
        <w:r w:rsidR="00BA718E">
          <w:t>procedures</w:t>
        </w:r>
      </w:ins>
      <w:proofErr w:type="gramEnd"/>
      <w:r w:rsidR="00A00DB3">
        <w:t xml:space="preserve"> </w:t>
      </w:r>
    </w:p>
    <w:p w:rsidR="005B62EF" w:rsidRPr="000D21E7" w:rsidRDefault="005B62EF" w:rsidP="005B62EF">
      <w:r>
        <w:t xml:space="preserve"> </w:t>
      </w:r>
    </w:p>
    <w:p w:rsidR="005B62EF" w:rsidRPr="000D21E7" w:rsidRDefault="005B62EF" w:rsidP="005B62EF"/>
    <w:p w:rsidR="005B62EF" w:rsidRPr="000D21E7" w:rsidRDefault="005B62EF" w:rsidP="005B62EF">
      <w:r w:rsidRPr="000D21E7">
        <w:rPr>
          <w:b/>
        </w:rPr>
        <w:t>Curriculum Standard(s):</w:t>
      </w:r>
      <w:r w:rsidRPr="000D21E7">
        <w:t xml:space="preserve">  </w:t>
      </w:r>
    </w:p>
    <w:p w:rsidR="005B62EF" w:rsidRDefault="00FC0BB2" w:rsidP="005B62EF">
      <w:r>
        <w:t xml:space="preserve">Oregon: Identify and describe the function of dialogue, soliloquies, asides, character foils, and stage directions in dramatic literature. </w:t>
      </w:r>
      <w:ins w:id="7" w:author="Gayle Thieman" w:date="2011-08-13T19:42:00Z">
        <w:r w:rsidR="00BA718E">
          <w:t>I don</w:t>
        </w:r>
        <w:r w:rsidR="00BA718E">
          <w:t>’</w:t>
        </w:r>
        <w:r w:rsidR="00BA718E">
          <w:t>t see this reflected in objectives or lesson procedures</w:t>
        </w:r>
      </w:ins>
    </w:p>
    <w:p w:rsidR="00FC0BB2" w:rsidRDefault="00FC0BB2" w:rsidP="005B62EF"/>
    <w:p w:rsidR="00FC0BB2" w:rsidRDefault="00FC0BB2" w:rsidP="005B62EF">
      <w:r>
        <w:t xml:space="preserve">National: Students apply knowledge of language structure, language conventions, figurative language and genre to create, critique and discuss text. </w:t>
      </w:r>
    </w:p>
    <w:p w:rsidR="00FC0BB2" w:rsidRDefault="00FC0BB2" w:rsidP="005B62EF"/>
    <w:p w:rsidR="005B62EF" w:rsidRPr="000D21E7" w:rsidRDefault="005B62EF" w:rsidP="005B62EF">
      <w:pPr>
        <w:rPr>
          <w:b/>
        </w:rPr>
      </w:pPr>
      <w:r w:rsidRPr="000D21E7">
        <w:rPr>
          <w:b/>
        </w:rPr>
        <w:t xml:space="preserve">Materials Needed: </w:t>
      </w:r>
    </w:p>
    <w:p w:rsidR="005B62EF" w:rsidRDefault="00A00DB3" w:rsidP="005B62EF">
      <w:r>
        <w:t xml:space="preserve">A document camera and piece of paper with a passage from Act I of Romeo and Juliet and colored pens to mark it with. </w:t>
      </w:r>
      <w:r w:rsidR="00FF4324">
        <w:t xml:space="preserve">One color could be used to mark stressed/unstressed syllables while another color could be used to mark rhyme scheme, etc. Each student should get one copy of each of the sample scenes to mark up. </w:t>
      </w:r>
    </w:p>
    <w:p w:rsidR="00A00DB3" w:rsidRPr="000D21E7" w:rsidRDefault="00A00DB3" w:rsidP="005B62EF">
      <w:pPr>
        <w:rPr>
          <w:b/>
        </w:rPr>
      </w:pPr>
    </w:p>
    <w:p w:rsidR="005B62EF" w:rsidRPr="000D21E7" w:rsidRDefault="005B62EF" w:rsidP="005B62EF">
      <w:pPr>
        <w:rPr>
          <w:b/>
        </w:rPr>
      </w:pPr>
      <w:r w:rsidRPr="000D21E7">
        <w:rPr>
          <w:b/>
        </w:rPr>
        <w:t xml:space="preserve">Background knowledge or skills students need prior to lesson: </w:t>
      </w:r>
    </w:p>
    <w:p w:rsidR="005B62EF" w:rsidRPr="000D21E7" w:rsidRDefault="00FC0BB2" w:rsidP="005B62EF">
      <w:r>
        <w:t>Knowledge of basic poetry terms (e.g. rhyme, meter, rhythm), ability to read Shakespearean to best of ability after the first lesson of this unit, knowledge of the events, action, and characters from</w:t>
      </w:r>
      <w:r w:rsidRPr="00FC0BB2">
        <w:rPr>
          <w:i/>
        </w:rPr>
        <w:t xml:space="preserve"> Romeo and Juliet</w:t>
      </w:r>
      <w:r>
        <w:t xml:space="preserve">, Act I. </w:t>
      </w:r>
    </w:p>
    <w:p w:rsidR="005B62EF" w:rsidRPr="000D21E7" w:rsidRDefault="005B62EF" w:rsidP="005B62EF"/>
    <w:p w:rsidR="005B62EF" w:rsidRPr="000D21E7" w:rsidRDefault="005B62EF" w:rsidP="005B62EF">
      <w:r w:rsidRPr="000D21E7">
        <w:rPr>
          <w:b/>
        </w:rPr>
        <w:t>Hook or Introduction</w:t>
      </w:r>
      <w:r w:rsidRPr="000D21E7">
        <w:t>:</w:t>
      </w:r>
      <w:ins w:id="8" w:author="Gayle Thieman" w:date="2011-08-13T19:53:00Z">
        <w:r w:rsidR="00BA718E">
          <w:t xml:space="preserve"> Engaging</w:t>
        </w:r>
      </w:ins>
    </w:p>
    <w:p w:rsidR="005B62EF" w:rsidRDefault="00B45ABE" w:rsidP="005B62EF">
      <w:r>
        <w:t xml:space="preserve">Beatles: “Don’t Let Me Down” </w:t>
      </w:r>
      <w:hyperlink r:id="rId4" w:history="1">
        <w:r w:rsidRPr="00F52EFC">
          <w:rPr>
            <w:rStyle w:val="Hyperlink"/>
          </w:rPr>
          <w:t>http://www.youtube.com/watch?v=qR-SlkUgCRg</w:t>
        </w:r>
      </w:hyperlink>
    </w:p>
    <w:p w:rsidR="00B45ABE" w:rsidRDefault="00B45ABE" w:rsidP="005B62EF"/>
    <w:p w:rsidR="00B45ABE" w:rsidRDefault="00B45ABE" w:rsidP="005B62EF">
      <w:r>
        <w:t>Nina Simone: “</w:t>
      </w:r>
      <w:proofErr w:type="spellStart"/>
      <w:r>
        <w:t>Feelin’Good</w:t>
      </w:r>
      <w:proofErr w:type="spellEnd"/>
      <w:r>
        <w:t xml:space="preserve">” </w:t>
      </w:r>
      <w:hyperlink r:id="rId5" w:history="1">
        <w:r w:rsidRPr="00F52EFC">
          <w:rPr>
            <w:rStyle w:val="Hyperlink"/>
          </w:rPr>
          <w:t>http://www.youtube.com/watch?v=oHs98TEYecM</w:t>
        </w:r>
      </w:hyperlink>
    </w:p>
    <w:p w:rsidR="00B45ABE" w:rsidRDefault="00B45ABE" w:rsidP="005B62EF"/>
    <w:p w:rsidR="00B45ABE" w:rsidRDefault="00B45ABE" w:rsidP="005B62EF">
      <w:r>
        <w:t xml:space="preserve">Play these songs as students are walking </w:t>
      </w:r>
      <w:r w:rsidR="003C5C6E">
        <w:t>in</w:t>
      </w:r>
      <w:r>
        <w:t>. Ask them to tap out or count out the rhythm on their hands for a bit but not to disrupt anyone else. Encourage them to feel the beat.</w:t>
      </w:r>
    </w:p>
    <w:p w:rsidR="00CA2FE8" w:rsidRDefault="00CA2FE8" w:rsidP="005B62EF"/>
    <w:p w:rsidR="002A3A0C" w:rsidRDefault="00CA2FE8" w:rsidP="005B62EF">
      <w:r>
        <w:t xml:space="preserve">These songs have at least lines where iambic pentameter can be recognized such as “breeze </w:t>
      </w:r>
      <w:proofErr w:type="spellStart"/>
      <w:r>
        <w:t>driftin</w:t>
      </w:r>
      <w:proofErr w:type="spellEnd"/>
      <w:r>
        <w:t>’ on by</w:t>
      </w:r>
      <w:r w:rsidR="00FF4324">
        <w:t>,</w:t>
      </w:r>
      <w:r>
        <w:t xml:space="preserve"> you know how I feel”. </w:t>
      </w:r>
      <w:r w:rsidR="002A3A0C">
        <w:t>(10 beats)</w:t>
      </w:r>
    </w:p>
    <w:p w:rsidR="002A3A0C" w:rsidRDefault="002A3A0C" w:rsidP="005B62EF"/>
    <w:p w:rsidR="002A3A0C" w:rsidRDefault="002A3A0C" w:rsidP="005B62EF">
      <w:r>
        <w:t>Count this phrase out on your hands together. Great! You all have rhythm. You can all see that there are 10 beats in this phrase. Now you could count the beats in anything!</w:t>
      </w:r>
    </w:p>
    <w:p w:rsidR="00B45ABE" w:rsidRDefault="00B45ABE" w:rsidP="005B62EF"/>
    <w:p w:rsidR="00FC0BB2" w:rsidRPr="000D21E7" w:rsidRDefault="00FC0BB2" w:rsidP="005B62EF"/>
    <w:p w:rsidR="005B62EF" w:rsidRPr="000D21E7" w:rsidRDefault="005B62EF" w:rsidP="005B62EF">
      <w:r w:rsidRPr="000D21E7">
        <w:rPr>
          <w:b/>
        </w:rPr>
        <w:t>Procedures:</w:t>
      </w:r>
      <w:r w:rsidRPr="000D21E7">
        <w:t xml:space="preserve"> </w:t>
      </w:r>
      <w:ins w:id="9" w:author="Gayle Thieman" w:date="2011-08-13T19:53:00Z">
        <w:r w:rsidR="00BA718E">
          <w:t>Engaging</w:t>
        </w:r>
      </w:ins>
    </w:p>
    <w:p w:rsidR="005B62EF" w:rsidRPr="000D21E7" w:rsidRDefault="002A3A0C" w:rsidP="005B62EF">
      <w:r>
        <w:t>-(10</w:t>
      </w:r>
      <w:r w:rsidR="005B62EF" w:rsidRPr="000D21E7">
        <w:t xml:space="preserve"> minutes) </w:t>
      </w:r>
      <w:r>
        <w:t>As the students walk in employ the hook as described above. Play each song and then pay special attention to Nina Simone’s song. Just focus on getting students to count out the beats in each phrase. Some have nine, some ten, etc. Just make sur</w:t>
      </w:r>
      <w:r w:rsidR="00A66DB3">
        <w:t xml:space="preserve">e you are all on the same page by calling on different students to tell you how many beats after playing short sections of the song. </w:t>
      </w:r>
    </w:p>
    <w:p w:rsidR="005B62EF" w:rsidRPr="000D21E7" w:rsidRDefault="005B62EF" w:rsidP="005B62EF"/>
    <w:p w:rsidR="005B62EF" w:rsidRPr="00E07304" w:rsidRDefault="00A66DB3" w:rsidP="005B62EF">
      <w:r>
        <w:t>-(5</w:t>
      </w:r>
      <w:r w:rsidR="005B62EF" w:rsidRPr="000D21E7">
        <w:t xml:space="preserve"> minutes</w:t>
      </w:r>
      <w:r>
        <w:t xml:space="preserve">) Wow, we are really good at this beat thing. Let’s give it a try with our text of </w:t>
      </w:r>
      <w:r w:rsidRPr="00A66DB3">
        <w:rPr>
          <w:i/>
        </w:rPr>
        <w:t>Romeo and Juliet</w:t>
      </w:r>
      <w:r>
        <w:t xml:space="preserve">. </w:t>
      </w:r>
      <w:r w:rsidR="005B62EF">
        <w:t xml:space="preserve"> </w:t>
      </w:r>
      <w:r>
        <w:t xml:space="preserve">I have a sample of a scene where Romeo is talking to </w:t>
      </w:r>
      <w:proofErr w:type="spellStart"/>
      <w:r>
        <w:t>Benvolio</w:t>
      </w:r>
      <w:proofErr w:type="spellEnd"/>
      <w:r>
        <w:t xml:space="preserve"> we can use. Turn on the document camera and get the scene up on the projector. Also pass a copy of this scene out to each student so that they can also mark theirs up for future reference. Count out how many beats in the first 2 lines. </w:t>
      </w:r>
      <w:proofErr w:type="spellStart"/>
      <w:r>
        <w:t>Hmmmmm</w:t>
      </w:r>
      <w:proofErr w:type="spellEnd"/>
      <w:r>
        <w:t>. Are we sensing a trend?</w:t>
      </w:r>
    </w:p>
    <w:p w:rsidR="005B62EF" w:rsidRPr="000D21E7" w:rsidRDefault="005B62EF" w:rsidP="005B62EF"/>
    <w:p w:rsidR="005B62EF" w:rsidRPr="000D21E7" w:rsidRDefault="002A6FD9" w:rsidP="005B62EF">
      <w:r>
        <w:t>-(20</w:t>
      </w:r>
      <w:r w:rsidR="005B62EF" w:rsidRPr="000D21E7">
        <w:t xml:space="preserve"> minutes) </w:t>
      </w:r>
      <w:r w:rsidR="00A66DB3">
        <w:t xml:space="preserve">But wait a </w:t>
      </w:r>
      <w:proofErr w:type="gramStart"/>
      <w:r w:rsidR="00A66DB3">
        <w:t>second,</w:t>
      </w:r>
      <w:proofErr w:type="gramEnd"/>
      <w:r w:rsidR="00A66DB3">
        <w:t xml:space="preserve"> is there any particular rhythm these lines are staying true to in addition to the total number of beats? Have different students share about any rhythms they observe using word like “</w:t>
      </w:r>
      <w:proofErr w:type="spellStart"/>
      <w:r w:rsidR="00A66DB3">
        <w:t>dee</w:t>
      </w:r>
      <w:proofErr w:type="spellEnd"/>
      <w:r w:rsidR="00A66DB3">
        <w:t xml:space="preserve"> </w:t>
      </w:r>
      <w:proofErr w:type="spellStart"/>
      <w:r w:rsidR="00A66DB3">
        <w:t>dum</w:t>
      </w:r>
      <w:proofErr w:type="spellEnd"/>
      <w:r w:rsidR="00A66DB3">
        <w:t xml:space="preserve">, </w:t>
      </w:r>
      <w:proofErr w:type="spellStart"/>
      <w:r w:rsidR="00A66DB3">
        <w:t>dee</w:t>
      </w:r>
      <w:proofErr w:type="spellEnd"/>
      <w:r w:rsidR="00A66DB3">
        <w:t xml:space="preserve"> </w:t>
      </w:r>
      <w:proofErr w:type="spellStart"/>
      <w:r w:rsidR="00A66DB3">
        <w:t>dum</w:t>
      </w:r>
      <w:proofErr w:type="spellEnd"/>
      <w:r w:rsidR="00A66DB3">
        <w:t xml:space="preserve">, </w:t>
      </w:r>
      <w:proofErr w:type="spellStart"/>
      <w:r w:rsidR="00A66DB3">
        <w:t>dee</w:t>
      </w:r>
      <w:proofErr w:type="spellEnd"/>
      <w:r w:rsidR="00A66DB3">
        <w:t xml:space="preserve"> </w:t>
      </w:r>
      <w:proofErr w:type="spellStart"/>
      <w:r w:rsidR="00A66DB3">
        <w:t>dum</w:t>
      </w:r>
      <w:proofErr w:type="spellEnd"/>
      <w:r w:rsidR="00A66DB3">
        <w:t>” or “</w:t>
      </w:r>
      <w:proofErr w:type="spellStart"/>
      <w:r w:rsidR="00A66DB3">
        <w:t>dee</w:t>
      </w:r>
      <w:proofErr w:type="spellEnd"/>
      <w:r w:rsidR="00A66DB3">
        <w:t xml:space="preserve"> </w:t>
      </w:r>
      <w:proofErr w:type="spellStart"/>
      <w:r w:rsidR="00A66DB3">
        <w:t>dee</w:t>
      </w:r>
      <w:proofErr w:type="spellEnd"/>
      <w:r w:rsidR="00A66DB3">
        <w:t xml:space="preserve"> </w:t>
      </w:r>
      <w:proofErr w:type="spellStart"/>
      <w:r w:rsidR="00A66DB3">
        <w:t>dum</w:t>
      </w:r>
      <w:proofErr w:type="spellEnd"/>
      <w:r w:rsidR="00A66DB3">
        <w:t>” or something similar. Wouldn’t it be cool if we had a way to mark this? Oh, but we do! Use accents above each beat to mark whether it is accented or not. Have students mark this onto their papers as well. Note that each “</w:t>
      </w:r>
      <w:proofErr w:type="spellStart"/>
      <w:r w:rsidR="00A66DB3">
        <w:t>dee</w:t>
      </w:r>
      <w:proofErr w:type="spellEnd"/>
      <w:r w:rsidR="00A66DB3">
        <w:t xml:space="preserve"> </w:t>
      </w:r>
      <w:proofErr w:type="spellStart"/>
      <w:r w:rsidR="00A66DB3">
        <w:t>dum</w:t>
      </w:r>
      <w:proofErr w:type="spellEnd"/>
      <w:r w:rsidR="00A66DB3">
        <w:t xml:space="preserve">” is called a foot. How many feet does each line have </w:t>
      </w:r>
      <w:proofErr w:type="gramStart"/>
      <w:r w:rsidR="00A66DB3">
        <w:t>then.</w:t>
      </w:r>
      <w:proofErr w:type="gramEnd"/>
      <w:r w:rsidR="00A66DB3">
        <w:t xml:space="preserve"> Five feet you say? Note that because 5 feet are used in each line this paragraph is using pentameter (the meter uses 5 feet per line). </w:t>
      </w:r>
      <w:r>
        <w:t>Know what else is cool? That “</w:t>
      </w:r>
      <w:proofErr w:type="spellStart"/>
      <w:r>
        <w:t>dee</w:t>
      </w:r>
      <w:proofErr w:type="spellEnd"/>
      <w:r>
        <w:t xml:space="preserve"> </w:t>
      </w:r>
      <w:proofErr w:type="spellStart"/>
      <w:r>
        <w:t>dum</w:t>
      </w:r>
      <w:proofErr w:type="spellEnd"/>
      <w:r>
        <w:t>” rhythm we’ve been talking about within each foot is called an “iamb” because of the order of the accents. If it were “</w:t>
      </w:r>
      <w:proofErr w:type="spellStart"/>
      <w:r>
        <w:t>dum</w:t>
      </w:r>
      <w:proofErr w:type="spellEnd"/>
      <w:r>
        <w:t xml:space="preserve"> </w:t>
      </w:r>
      <w:proofErr w:type="spellStart"/>
      <w:r>
        <w:t>dum</w:t>
      </w:r>
      <w:proofErr w:type="spellEnd"/>
      <w:r>
        <w:t xml:space="preserve">” (2 stressed syllables) it would be called a “spondee”. So we’ve got </w:t>
      </w:r>
      <w:r w:rsidRPr="002A6FD9">
        <w:rPr>
          <w:b/>
        </w:rPr>
        <w:t>five</w:t>
      </w:r>
      <w:r>
        <w:t xml:space="preserve"> iambic feet in each line. Thus</w:t>
      </w:r>
      <w:r w:rsidR="00FF4324">
        <w:t>:</w:t>
      </w:r>
      <w:r>
        <w:t xml:space="preserve"> “iambic pentameter”. </w:t>
      </w:r>
    </w:p>
    <w:p w:rsidR="005B62EF" w:rsidRDefault="005B62EF" w:rsidP="005B62EF"/>
    <w:p w:rsidR="002A6FD9" w:rsidRDefault="002A6FD9" w:rsidP="005B62EF">
      <w:r>
        <w:t xml:space="preserve">Take your time with this section to ensure you answer any student questions and that everyone is with you. It can be a bit hard to follow but use your document camera as you make notes and marks on the page so all of the students can see your process. </w:t>
      </w:r>
    </w:p>
    <w:p w:rsidR="002A6FD9" w:rsidRPr="000D21E7" w:rsidRDefault="002A6FD9" w:rsidP="005B62EF"/>
    <w:p w:rsidR="005B62EF" w:rsidRPr="000D21E7" w:rsidRDefault="002A6FD9" w:rsidP="005B62EF">
      <w:r>
        <w:t>-(20</w:t>
      </w:r>
      <w:r w:rsidR="005B62EF" w:rsidRPr="000D21E7">
        <w:t xml:space="preserve"> minutes) </w:t>
      </w:r>
      <w:r>
        <w:t xml:space="preserve">Now put up the next scene from Act I, scene v where Romeo and Juliet first meet. Give each table a line they are going to focus on and have them work together to mark the accents onto that line and count out the total number of beats and feet. Pass this scene out as well so everyone has a copy to mark. This time have students share their work by having a representative from each table come up and put their marked text under the document camera. Have the student read the line and articulate for the rest of the class how many feet, how many total beats, and if any of the feet were not true iambs because the order of the stressed and unstressed syllables was different. Have each group share and have all students who are not sharing be sure to mark up the rest </w:t>
      </w:r>
      <w:r w:rsidR="00D51908">
        <w:t xml:space="preserve">of their text as we go over each line. </w:t>
      </w:r>
    </w:p>
    <w:p w:rsidR="005B62EF" w:rsidRPr="000D21E7" w:rsidRDefault="005B62EF" w:rsidP="005B62EF"/>
    <w:p w:rsidR="005B62EF" w:rsidRDefault="003C5C6E" w:rsidP="005B62EF">
      <w:r>
        <w:t>-(15</w:t>
      </w:r>
      <w:r w:rsidR="005B62EF" w:rsidRPr="000D21E7">
        <w:t xml:space="preserve"> minutes) </w:t>
      </w:r>
      <w:r w:rsidR="00D51908">
        <w:t xml:space="preserve">Using the same passage that the students have just marked up, look at the rhyme scheme. Use ABAB CDCD, etc. letters to mark which ends of lines rhyme with each other. When a new rhyme appears use the next letter. Discover as a class that Romeo and Juliet’s lines together form a </w:t>
      </w:r>
      <w:r w:rsidR="00D51908" w:rsidRPr="00BA718E">
        <w:rPr>
          <w:b/>
          <w:rPrChange w:id="10" w:author="Gayle Thieman" w:date="2011-08-13T19:51:00Z">
            <w:rPr/>
          </w:rPrChange>
        </w:rPr>
        <w:t>sonnet</w:t>
      </w:r>
      <w:r w:rsidR="00D51908">
        <w:t xml:space="preserve"> (ABAB, CDCD, EFEF, GG). </w:t>
      </w:r>
      <w:proofErr w:type="spellStart"/>
      <w:r w:rsidR="00D51908">
        <w:t>Woah</w:t>
      </w:r>
      <w:proofErr w:type="spellEnd"/>
      <w:r w:rsidR="00D51908">
        <w:t>… Reiterate that we just found out that different character’s rhymes can go together to create a greater rhyme scheme. Put the question to the class, “Why would Shakespeare use a sonnet here?” Students should refer to what is going on in the play and the relationship between the characters at this point. Also ask students to explore, “Why did Shakespeare choose at this moment in the play not to have one character give a sonnet to the other, but for the sonnet to be split between the two characters?”</w:t>
      </w:r>
      <w:ins w:id="11" w:author="Gayle Thieman" w:date="2011-08-13T19:46:00Z">
        <w:r w:rsidR="00BA718E">
          <w:t xml:space="preserve"> Clear </w:t>
        </w:r>
        <w:r w:rsidR="00BA718E">
          <w:t>procedures</w:t>
        </w:r>
        <w:r w:rsidR="00BA718E">
          <w:t xml:space="preserve"> so far.</w:t>
        </w:r>
      </w:ins>
    </w:p>
    <w:p w:rsidR="005B62EF" w:rsidRDefault="005B62EF" w:rsidP="005B62EF"/>
    <w:p w:rsidR="005B62EF" w:rsidRDefault="003C5C6E" w:rsidP="005B62EF">
      <w:r>
        <w:t>(15</w:t>
      </w:r>
      <w:r w:rsidR="005B62EF">
        <w:t xml:space="preserve"> minutes) </w:t>
      </w:r>
      <w:r w:rsidR="00D51908">
        <w:t xml:space="preserve">Hold, up! Are there other literary techniques being used in this sonnet in iambic pentameter that we have not yet explored that are contributing to the mood? Have students cite examples from the papers you have passed out that show literary techniques like simile, metaphor, and tone. </w:t>
      </w:r>
      <w:r>
        <w:t xml:space="preserve">Talk about how the language used is affecting the overall tone. How is the language used letting you know something about the characters and their relationship to each other? How is the language letting you know emotion? Ask students to think about a time where the language they use with one person might be different than the language they use with another. What about during a certain time or when you are feeling a certain emotion versus a very different time or emotion? Have a few (4-5) random students share out the instances they have thought of. </w:t>
      </w:r>
      <w:ins w:id="12" w:author="Gayle Thieman" w:date="2011-08-13T19:46:00Z">
        <w:r w:rsidR="00BA718E">
          <w:t xml:space="preserve">  Here is where I think you are attempting too much in one lesson.  Simile, metaphor, and tone require explicit instruction.  </w:t>
        </w:r>
      </w:ins>
      <w:ins w:id="13" w:author="Gayle Thieman" w:date="2011-08-13T19:48:00Z">
        <w:r w:rsidR="00BA718E">
          <w:t xml:space="preserve"> This should be in </w:t>
        </w:r>
        <w:r w:rsidR="00BA718E">
          <w:t>another</w:t>
        </w:r>
        <w:r w:rsidR="00BA718E">
          <w:t xml:space="preserve"> lesson.  </w:t>
        </w:r>
      </w:ins>
    </w:p>
    <w:p w:rsidR="005B62EF" w:rsidRDefault="005B62EF" w:rsidP="005B62EF"/>
    <w:p w:rsidR="005B62EF" w:rsidRPr="000D21E7" w:rsidDel="00BA718E" w:rsidRDefault="005B62EF" w:rsidP="005B62EF">
      <w:pPr>
        <w:rPr>
          <w:del w:id="14" w:author="Gayle Thieman" w:date="2011-08-13T19:57:00Z"/>
        </w:rPr>
      </w:pPr>
      <w:r>
        <w:t xml:space="preserve">(5 minutes) </w:t>
      </w:r>
      <w:r w:rsidR="003C5C6E">
        <w:t xml:space="preserve">Tell students that in addition to using language and tone all of the time, they probably also use iambic pentameter. Use the example “I told you both to pee before you left!” </w:t>
      </w:r>
      <w:r>
        <w:t xml:space="preserve"> </w:t>
      </w:r>
      <w:proofErr w:type="gramStart"/>
      <w:r w:rsidR="003C5C6E">
        <w:t>or</w:t>
      </w:r>
      <w:proofErr w:type="gramEnd"/>
      <w:r w:rsidR="003C5C6E">
        <w:t xml:space="preserve"> maybe… “</w:t>
      </w:r>
      <w:proofErr w:type="gramStart"/>
      <w:r w:rsidR="003C5C6E">
        <w:t>why</w:t>
      </w:r>
      <w:proofErr w:type="gramEnd"/>
      <w:r w:rsidR="003C5C6E">
        <w:t xml:space="preserve"> do we have to do so much homework?”. Maybe you can put these examples under the document camera marked up for students to see. Have each table quickly come up with an everyday phrase in iambic pentameter and write it down. Do a whip around sharing before dismissal and discussing the assignment of marking up 10 lines of text from Act I with a brief paragraph analyzing the tone, character, and how the meter and rhyme could lead you to these conclusions. This will be due the next class period. </w:t>
      </w:r>
      <w:ins w:id="15" w:author="Gayle Thieman" w:date="2011-08-13T19:49:00Z">
        <w:r w:rsidR="00BA718E">
          <w:t xml:space="preserve"> This is sufficient for the lesson without doing metaphor and simile too.  </w:t>
        </w:r>
      </w:ins>
      <w:ins w:id="16" w:author="Gayle Thieman" w:date="2011-08-13T19:57:00Z">
        <w:r w:rsidR="00BA718E">
          <w:t xml:space="preserve"> If by character you mean dialogue or </w:t>
        </w:r>
        <w:r w:rsidR="00BA718E">
          <w:t>soliloquy</w:t>
        </w:r>
        <w:r w:rsidR="00BA718E">
          <w:t xml:space="preserve"> you have to teach that. </w:t>
        </w:r>
      </w:ins>
    </w:p>
    <w:p w:rsidR="005B62EF" w:rsidRPr="000D21E7" w:rsidRDefault="005B62EF" w:rsidP="005B62EF"/>
    <w:p w:rsidR="005B62EF" w:rsidRPr="000D21E7" w:rsidRDefault="005B62EF" w:rsidP="005B62EF">
      <w:r w:rsidRPr="000D21E7">
        <w:rPr>
          <w:b/>
        </w:rPr>
        <w:t>Differentiation/Accommodation</w:t>
      </w:r>
      <w:r w:rsidRPr="000D21E7">
        <w:t>:</w:t>
      </w:r>
    </w:p>
    <w:p w:rsidR="005B62EF" w:rsidRPr="000D21E7" w:rsidDel="00BA718E" w:rsidRDefault="005B62EF" w:rsidP="005B62EF">
      <w:pPr>
        <w:rPr>
          <w:del w:id="17" w:author="Gayle Thieman" w:date="2011-08-13T19:50:00Z"/>
        </w:rPr>
      </w:pPr>
      <w:r w:rsidRPr="000D21E7">
        <w:t xml:space="preserve">The ADHD student will be in the </w:t>
      </w:r>
      <w:proofErr w:type="gramStart"/>
      <w:r w:rsidRPr="000D21E7">
        <w:t>smaller</w:t>
      </w:r>
      <w:proofErr w:type="gramEnd"/>
      <w:r w:rsidRPr="000D21E7">
        <w:t xml:space="preserve"> of all the groups with more focused students. </w:t>
      </w:r>
      <w:r w:rsidR="00CA6E51">
        <w:t>I will take time with the lower level reading students to ensure they</w:t>
      </w:r>
      <w:r w:rsidR="00FF4324">
        <w:t xml:space="preserve"> have a complete understanding. These students will have the option to analyze 5 lines rather than 10</w:t>
      </w:r>
      <w:ins w:id="18" w:author="Gayle Thieman" w:date="2011-08-13T19:50:00Z">
        <w:r w:rsidR="00BA718E">
          <w:t>What other strategies could you use?  See the readings on the instructor wiki.</w:t>
        </w:r>
      </w:ins>
      <w:del w:id="19" w:author="Gayle Thieman" w:date="2011-08-13T19:50:00Z">
        <w:r w:rsidR="00FF4324" w:rsidDel="00BA718E">
          <w:delText>.</w:delText>
        </w:r>
      </w:del>
    </w:p>
    <w:p w:rsidR="005B62EF" w:rsidRPr="000D21E7" w:rsidRDefault="005B62EF" w:rsidP="005B62EF"/>
    <w:p w:rsidR="005B62EF" w:rsidRPr="000D21E7" w:rsidRDefault="005B62EF" w:rsidP="005B62EF">
      <w:pPr>
        <w:rPr>
          <w:b/>
        </w:rPr>
      </w:pPr>
      <w:r w:rsidRPr="000D21E7">
        <w:rPr>
          <w:b/>
        </w:rPr>
        <w:t>Attention to Literacy:</w:t>
      </w:r>
    </w:p>
    <w:p w:rsidR="005B62EF" w:rsidRPr="000D21E7" w:rsidRDefault="005B62EF" w:rsidP="005B62EF">
      <w:r w:rsidRPr="000D21E7">
        <w:t xml:space="preserve">Explicit attention to vocabulary and terms used. </w:t>
      </w:r>
      <w:r w:rsidR="00CA6E51">
        <w:t xml:space="preserve">We will repetitively use each poetry term to help it stick. </w:t>
      </w:r>
      <w:ins w:id="20" w:author="Gayle Thieman" w:date="2011-08-13T19:54:00Z">
        <w:r w:rsidR="00BA718E">
          <w:t xml:space="preserve"> List the terms here including sonnet.</w:t>
        </w:r>
      </w:ins>
    </w:p>
    <w:p w:rsidR="005B62EF" w:rsidRPr="000D21E7" w:rsidRDefault="005B62EF" w:rsidP="005B62EF"/>
    <w:p w:rsidR="005B62EF" w:rsidRPr="000D21E7" w:rsidRDefault="005B62EF" w:rsidP="005B62EF">
      <w:r w:rsidRPr="000D21E7">
        <w:rPr>
          <w:b/>
        </w:rPr>
        <w:t>Closure:</w:t>
      </w:r>
      <w:r w:rsidRPr="000D21E7">
        <w:t xml:space="preserve"> </w:t>
      </w:r>
    </w:p>
    <w:p w:rsidR="005B62EF" w:rsidRDefault="005B62EF" w:rsidP="005B62EF">
      <w:r w:rsidRPr="000D21E7">
        <w:t xml:space="preserve">Have each table </w:t>
      </w:r>
      <w:r w:rsidR="00CA6E51">
        <w:t xml:space="preserve">come up with their own everyday phrase using iambic pentameter. Whip around to share out each phrase. </w:t>
      </w:r>
      <w:r w:rsidR="00FF4324">
        <w:t xml:space="preserve">Maybe play Nina Simone again as the students exit. </w:t>
      </w:r>
      <w:ins w:id="21" w:author="Gayle Thieman" w:date="2011-08-13T19:50:00Z">
        <w:r w:rsidR="00BA718E">
          <w:t>OK</w:t>
        </w:r>
      </w:ins>
    </w:p>
    <w:p w:rsidR="00CA6E51" w:rsidRPr="000D21E7" w:rsidRDefault="00CA6E51" w:rsidP="005B62EF"/>
    <w:p w:rsidR="005B62EF" w:rsidRPr="000D21E7" w:rsidRDefault="005B62EF" w:rsidP="005B62EF">
      <w:r w:rsidRPr="000D21E7">
        <w:rPr>
          <w:b/>
        </w:rPr>
        <w:t>Assessment and Evaluation of Student Learning:</w:t>
      </w:r>
      <w:r w:rsidRPr="000D21E7">
        <w:t xml:space="preserve">  </w:t>
      </w:r>
    </w:p>
    <w:p w:rsidR="005B62EF" w:rsidRPr="000D21E7" w:rsidRDefault="005B62EF" w:rsidP="005B62EF">
      <w:r w:rsidRPr="000D21E7">
        <w:t xml:space="preserve">-Students will demonstrate an </w:t>
      </w:r>
      <w:r w:rsidR="009813E4">
        <w:t>ability to mark a passage for rhyme scheme and meter on their own</w:t>
      </w:r>
      <w:ins w:id="22" w:author="Gayle Thieman" w:date="2011-08-13T19:55:00Z">
        <w:r w:rsidR="00BA718E">
          <w:t xml:space="preserve"> for homework</w:t>
        </w:r>
      </w:ins>
      <w:del w:id="23" w:author="Gayle Thieman" w:date="2011-08-13T19:55:00Z">
        <w:r w:rsidR="009813E4" w:rsidDel="00BA718E">
          <w:delText>.</w:delText>
        </w:r>
      </w:del>
    </w:p>
    <w:p w:rsidR="005B62EF" w:rsidRPr="000D21E7" w:rsidRDefault="005B62EF" w:rsidP="005B62EF"/>
    <w:p w:rsidR="005B62EF" w:rsidRPr="000D21E7" w:rsidRDefault="005B62EF" w:rsidP="005B62EF">
      <w:r w:rsidRPr="000D21E7">
        <w:t>-Students will actively participate in</w:t>
      </w:r>
      <w:r w:rsidR="009813E4">
        <w:t xml:space="preserve"> class.</w:t>
      </w:r>
    </w:p>
    <w:p w:rsidR="005B62EF" w:rsidRPr="000D21E7" w:rsidRDefault="005B62EF" w:rsidP="005B62EF"/>
    <w:p w:rsidR="005B62EF" w:rsidRPr="000D21E7" w:rsidRDefault="005B62EF" w:rsidP="005B62EF">
      <w:r w:rsidRPr="000D21E7">
        <w:t xml:space="preserve">-Students will </w:t>
      </w:r>
      <w:r w:rsidR="009813E4">
        <w:t xml:space="preserve">demonstrate an understanding of how meter and rhyme can affect tone and character emotions. </w:t>
      </w:r>
      <w:ins w:id="24" w:author="Gayle Thieman" w:date="2011-08-13T19:55:00Z">
        <w:r w:rsidR="00BA718E">
          <w:t xml:space="preserve">How will you know this? </w:t>
        </w:r>
        <w:proofErr w:type="gramStart"/>
        <w:r w:rsidR="00BA718E">
          <w:t>Through students</w:t>
        </w:r>
        <w:r w:rsidR="00BA718E">
          <w:t>’</w:t>
        </w:r>
        <w:r w:rsidR="00BA718E">
          <w:t xml:space="preserve"> comments?</w:t>
        </w:r>
        <w:proofErr w:type="gramEnd"/>
        <w:r w:rsidR="00BA718E">
          <w:t xml:space="preserve">  </w:t>
        </w:r>
        <w:proofErr w:type="gramStart"/>
        <w:r w:rsidR="00BA718E">
          <w:t>On homework?</w:t>
        </w:r>
      </w:ins>
      <w:proofErr w:type="gramEnd"/>
    </w:p>
    <w:p w:rsidR="005B62EF" w:rsidRPr="000D21E7" w:rsidRDefault="005B62EF" w:rsidP="005B62EF"/>
    <w:p w:rsidR="00A925A6" w:rsidRDefault="005B62EF">
      <w:r w:rsidRPr="000D21E7">
        <w:t xml:space="preserve">-Individually, </w:t>
      </w:r>
      <w:r w:rsidR="009813E4">
        <w:t xml:space="preserve">students will choose at least 10 lines from Act I of </w:t>
      </w:r>
      <w:r w:rsidR="009813E4" w:rsidRPr="009813E4">
        <w:rPr>
          <w:i/>
        </w:rPr>
        <w:t>Romeo and Juliet</w:t>
      </w:r>
      <w:r w:rsidR="009813E4">
        <w:rPr>
          <w:i/>
        </w:rPr>
        <w:t xml:space="preserve"> </w:t>
      </w:r>
      <w:r w:rsidR="009813E4">
        <w:t>to mark meter and rhyme. A short paragraph at the end of this passage should detail 1) the tone of the passage (whether a dialogue or soliloquy</w:t>
      </w:r>
      <w:proofErr w:type="gramStart"/>
      <w:r w:rsidR="009813E4">
        <w:t>)</w:t>
      </w:r>
      <w:ins w:id="25" w:author="Gayle Thieman" w:date="2011-08-13T19:55:00Z">
        <w:r w:rsidR="00BA718E">
          <w:t xml:space="preserve">  You</w:t>
        </w:r>
        <w:proofErr w:type="gramEnd"/>
        <w:r w:rsidR="00BA718E">
          <w:t xml:space="preserve"> have not</w:t>
        </w:r>
      </w:ins>
      <w:ins w:id="26" w:author="Gayle Thieman" w:date="2011-08-13T19:56:00Z">
        <w:r w:rsidR="00BA718E">
          <w:t xml:space="preserve"> explicitly </w:t>
        </w:r>
      </w:ins>
      <w:ins w:id="27" w:author="Gayle Thieman" w:date="2011-08-13T19:55:00Z">
        <w:r w:rsidR="00BA718E">
          <w:t xml:space="preserve">taught dialogue and </w:t>
        </w:r>
        <w:r w:rsidR="00BA718E">
          <w:t>soliloq</w:t>
        </w:r>
      </w:ins>
      <w:ins w:id="28" w:author="Gayle Thieman" w:date="2011-08-13T19:56:00Z">
        <w:r w:rsidR="00BA718E">
          <w:t>uy</w:t>
        </w:r>
      </w:ins>
      <w:r w:rsidR="009813E4">
        <w:t>, 2) the character’s (or characters’) intent</w:t>
      </w:r>
      <w:r w:rsidR="003C5C6E">
        <w:t>, emotion,</w:t>
      </w:r>
      <w:r w:rsidR="009813E4">
        <w:t xml:space="preserve"> and</w:t>
      </w:r>
      <w:r w:rsidR="003C5C6E">
        <w:t>/or</w:t>
      </w:r>
      <w:r w:rsidR="009813E4">
        <w:t xml:space="preserve"> relationship, 3) and how the meter and rhyme might drive you to these conclusions</w:t>
      </w:r>
    </w:p>
    <w:p w:rsidR="009813E4" w:rsidRDefault="009813E4"/>
    <w:p w:rsidR="009813E4" w:rsidRPr="009813E4" w:rsidRDefault="009813E4"/>
    <w:p w:rsidR="00CA6E51" w:rsidRDefault="00CA6E51"/>
    <w:p w:rsidR="00CA6E51" w:rsidRDefault="00CA6E51">
      <w:pPr>
        <w:rPr>
          <w:b/>
        </w:rPr>
      </w:pPr>
    </w:p>
    <w:p w:rsidR="00CA6E51" w:rsidRDefault="00CA6E51">
      <w:pPr>
        <w:rPr>
          <w:b/>
        </w:rPr>
      </w:pPr>
    </w:p>
    <w:p w:rsidR="003C5C6E" w:rsidRDefault="003C5C6E">
      <w:pPr>
        <w:rPr>
          <w:b/>
        </w:rPr>
      </w:pPr>
    </w:p>
    <w:p w:rsidR="003C5C6E" w:rsidRDefault="003C5C6E">
      <w:pPr>
        <w:rPr>
          <w:b/>
        </w:rPr>
      </w:pPr>
    </w:p>
    <w:p w:rsidR="003C5C6E" w:rsidRDefault="003C5C6E">
      <w:pPr>
        <w:rPr>
          <w:b/>
        </w:rPr>
      </w:pPr>
    </w:p>
    <w:p w:rsidR="003C5C6E" w:rsidRDefault="003C5C6E">
      <w:pPr>
        <w:rPr>
          <w:b/>
        </w:rPr>
      </w:pPr>
    </w:p>
    <w:p w:rsidR="003C5C6E" w:rsidRDefault="003C5C6E">
      <w:pPr>
        <w:rPr>
          <w:b/>
        </w:rPr>
      </w:pPr>
    </w:p>
    <w:p w:rsidR="003C5C6E" w:rsidRDefault="003C5C6E">
      <w:pPr>
        <w:rPr>
          <w:b/>
        </w:rPr>
      </w:pPr>
    </w:p>
    <w:p w:rsidR="00CA6E51" w:rsidRPr="00CA6E51" w:rsidRDefault="00CA6E51">
      <w:pPr>
        <w:rPr>
          <w:b/>
          <w:sz w:val="36"/>
          <w:szCs w:val="36"/>
        </w:rPr>
      </w:pPr>
      <w:r w:rsidRPr="00CA6E51">
        <w:rPr>
          <w:b/>
          <w:sz w:val="36"/>
          <w:szCs w:val="36"/>
        </w:rPr>
        <w:t>SAMPLE SCENES</w:t>
      </w:r>
    </w:p>
    <w:p w:rsidR="00CA6E51" w:rsidRPr="00CA6E51" w:rsidRDefault="00CA6E51">
      <w:pPr>
        <w:rPr>
          <w:b/>
        </w:rPr>
      </w:pPr>
    </w:p>
    <w:p w:rsidR="00CA6E51" w:rsidRPr="00CA6E51" w:rsidRDefault="00CA6E51">
      <w:pPr>
        <w:rPr>
          <w:b/>
        </w:rPr>
      </w:pPr>
      <w:r>
        <w:rPr>
          <w:b/>
        </w:rPr>
        <w:t xml:space="preserve">From </w:t>
      </w:r>
      <w:r w:rsidRPr="00CA6E51">
        <w:rPr>
          <w:b/>
        </w:rPr>
        <w:t xml:space="preserve">Act I, scene </w:t>
      </w:r>
      <w:proofErr w:type="spellStart"/>
      <w:r w:rsidRPr="00CA6E51">
        <w:rPr>
          <w:b/>
        </w:rPr>
        <w:t>i</w:t>
      </w:r>
      <w:proofErr w:type="spellEnd"/>
    </w:p>
    <w:p w:rsidR="00FC0BB2" w:rsidRDefault="00FC0BB2"/>
    <w:p w:rsidR="00FC0BB2" w:rsidRPr="00FC0BB2" w:rsidRDefault="00FC0BB2" w:rsidP="00CA6E51">
      <w:pPr>
        <w:spacing w:line="480" w:lineRule="auto"/>
        <w:rPr>
          <w:rFonts w:ascii="Times" w:hAnsi="Times"/>
          <w:color w:val="000000"/>
          <w:sz w:val="27"/>
          <w:szCs w:val="27"/>
          <w:shd w:val="clear" w:color="auto" w:fill="FFFFFF"/>
        </w:rPr>
      </w:pPr>
      <w:bookmarkStart w:id="29" w:name="speech73"/>
      <w:r w:rsidRPr="00FC0BB2">
        <w:rPr>
          <w:rFonts w:ascii="Times" w:hAnsi="Times"/>
          <w:b/>
          <w:bCs/>
          <w:color w:val="000000"/>
          <w:sz w:val="27"/>
          <w:szCs w:val="27"/>
          <w:shd w:val="clear" w:color="auto" w:fill="FFFFFF"/>
        </w:rPr>
        <w:t>BENVOLIO</w:t>
      </w:r>
      <w:bookmarkEnd w:id="29"/>
    </w:p>
    <w:p w:rsidR="00FC0BB2" w:rsidRPr="00FC0BB2" w:rsidRDefault="00FC0BB2" w:rsidP="00CA6E51">
      <w:pPr>
        <w:spacing w:line="480" w:lineRule="auto"/>
        <w:rPr>
          <w:rFonts w:ascii="Times" w:eastAsiaTheme="minorEastAsia" w:hAnsi="Times"/>
          <w:sz w:val="20"/>
          <w:szCs w:val="20"/>
        </w:rPr>
      </w:pPr>
      <w:bookmarkStart w:id="30" w:name="1.1.163"/>
      <w:r w:rsidRPr="00FC0BB2">
        <w:rPr>
          <w:rFonts w:ascii="Times" w:hAnsi="Times"/>
          <w:color w:val="000000"/>
          <w:sz w:val="27"/>
          <w:szCs w:val="27"/>
          <w:shd w:val="clear" w:color="auto" w:fill="FFFFFF"/>
        </w:rPr>
        <w:t>Alas, that love, so gentle in his view,</w:t>
      </w:r>
      <w:bookmarkEnd w:id="30"/>
      <w:r w:rsidRPr="00FC0BB2">
        <w:rPr>
          <w:rFonts w:ascii="Times" w:hAnsi="Times"/>
          <w:color w:val="000000"/>
          <w:sz w:val="27"/>
          <w:szCs w:val="27"/>
          <w:shd w:val="clear" w:color="auto" w:fill="FFFFFF"/>
        </w:rPr>
        <w:br/>
      </w:r>
      <w:bookmarkStart w:id="31" w:name="1.1.164"/>
      <w:r w:rsidRPr="00FC0BB2">
        <w:rPr>
          <w:rFonts w:ascii="Times" w:hAnsi="Times"/>
          <w:color w:val="000000"/>
          <w:sz w:val="27"/>
          <w:szCs w:val="27"/>
          <w:shd w:val="clear" w:color="auto" w:fill="FFFFFF"/>
        </w:rPr>
        <w:t>Should be so tyrannous and rough in proof!</w:t>
      </w:r>
      <w:bookmarkEnd w:id="31"/>
    </w:p>
    <w:p w:rsidR="00FC0BB2" w:rsidRPr="00FC0BB2" w:rsidRDefault="00FC0BB2" w:rsidP="00CA6E51">
      <w:pPr>
        <w:spacing w:line="480" w:lineRule="auto"/>
        <w:rPr>
          <w:rFonts w:ascii="Times" w:eastAsiaTheme="minorEastAsia" w:hAnsi="Times"/>
          <w:sz w:val="20"/>
          <w:szCs w:val="20"/>
        </w:rPr>
      </w:pPr>
      <w:bookmarkStart w:id="32" w:name="speech74"/>
      <w:r w:rsidRPr="00FC0BB2">
        <w:rPr>
          <w:rFonts w:ascii="Times" w:hAnsi="Times"/>
          <w:b/>
          <w:bCs/>
          <w:color w:val="000000"/>
          <w:sz w:val="27"/>
          <w:szCs w:val="27"/>
          <w:shd w:val="clear" w:color="auto" w:fill="FFFFFF"/>
        </w:rPr>
        <w:t>ROMEO</w:t>
      </w:r>
      <w:bookmarkEnd w:id="32"/>
    </w:p>
    <w:p w:rsidR="00FC0BB2" w:rsidRPr="00FC0BB2" w:rsidRDefault="00FC0BB2" w:rsidP="00CA6E51">
      <w:pPr>
        <w:spacing w:line="480" w:lineRule="auto"/>
        <w:rPr>
          <w:rFonts w:ascii="Times" w:eastAsiaTheme="minorEastAsia" w:hAnsi="Times"/>
          <w:sz w:val="20"/>
          <w:szCs w:val="20"/>
        </w:rPr>
      </w:pPr>
      <w:bookmarkStart w:id="33" w:name="1.1.165"/>
      <w:r w:rsidRPr="00FC0BB2">
        <w:rPr>
          <w:rFonts w:ascii="Times" w:hAnsi="Times"/>
          <w:color w:val="000000"/>
          <w:sz w:val="27"/>
          <w:szCs w:val="27"/>
          <w:shd w:val="clear" w:color="auto" w:fill="FFFFFF"/>
        </w:rPr>
        <w:t>Alas, that love, whose view is muffled still,</w:t>
      </w:r>
      <w:bookmarkEnd w:id="33"/>
      <w:r w:rsidRPr="00FC0BB2">
        <w:rPr>
          <w:rFonts w:ascii="Times" w:hAnsi="Times"/>
          <w:color w:val="000000"/>
          <w:sz w:val="27"/>
          <w:szCs w:val="27"/>
          <w:shd w:val="clear" w:color="auto" w:fill="FFFFFF"/>
        </w:rPr>
        <w:br/>
      </w:r>
      <w:bookmarkStart w:id="34" w:name="1.1.166"/>
      <w:r w:rsidRPr="00FC0BB2">
        <w:rPr>
          <w:rFonts w:ascii="Times" w:hAnsi="Times"/>
          <w:color w:val="000000"/>
          <w:sz w:val="27"/>
          <w:szCs w:val="27"/>
          <w:shd w:val="clear" w:color="auto" w:fill="FFFFFF"/>
        </w:rPr>
        <w:t>Should, without eyes, see pathways to his will!</w:t>
      </w:r>
      <w:bookmarkEnd w:id="34"/>
      <w:r w:rsidRPr="00FC0BB2">
        <w:rPr>
          <w:rFonts w:ascii="Times" w:hAnsi="Times"/>
          <w:color w:val="000000"/>
          <w:sz w:val="27"/>
          <w:szCs w:val="27"/>
          <w:shd w:val="clear" w:color="auto" w:fill="FFFFFF"/>
        </w:rPr>
        <w:br/>
      </w:r>
      <w:bookmarkStart w:id="35" w:name="1.1.167"/>
      <w:r w:rsidRPr="00FC0BB2">
        <w:rPr>
          <w:rFonts w:ascii="Times" w:hAnsi="Times"/>
          <w:color w:val="000000"/>
          <w:sz w:val="27"/>
          <w:szCs w:val="27"/>
          <w:shd w:val="clear" w:color="auto" w:fill="FFFFFF"/>
        </w:rPr>
        <w:t>Where shall we dine? O me! What fray was here?</w:t>
      </w:r>
      <w:bookmarkEnd w:id="35"/>
      <w:r w:rsidRPr="00FC0BB2">
        <w:rPr>
          <w:rFonts w:ascii="Times" w:hAnsi="Times"/>
          <w:color w:val="000000"/>
          <w:sz w:val="27"/>
          <w:szCs w:val="27"/>
          <w:shd w:val="clear" w:color="auto" w:fill="FFFFFF"/>
        </w:rPr>
        <w:br/>
      </w:r>
      <w:bookmarkStart w:id="36" w:name="1.1.168"/>
      <w:r w:rsidRPr="00FC0BB2">
        <w:rPr>
          <w:rFonts w:ascii="Times" w:hAnsi="Times"/>
          <w:color w:val="000000"/>
          <w:sz w:val="27"/>
          <w:szCs w:val="27"/>
          <w:shd w:val="clear" w:color="auto" w:fill="FFFFFF"/>
        </w:rPr>
        <w:t>Yet tell me not, for I have heard it all.</w:t>
      </w:r>
      <w:bookmarkEnd w:id="36"/>
      <w:r w:rsidRPr="00FC0BB2">
        <w:rPr>
          <w:rFonts w:ascii="Times" w:hAnsi="Times"/>
          <w:color w:val="000000"/>
          <w:sz w:val="27"/>
          <w:szCs w:val="27"/>
          <w:shd w:val="clear" w:color="auto" w:fill="FFFFFF"/>
        </w:rPr>
        <w:br/>
      </w:r>
      <w:bookmarkStart w:id="37" w:name="1.1.169"/>
      <w:r w:rsidRPr="00FC0BB2">
        <w:rPr>
          <w:rFonts w:ascii="Times" w:hAnsi="Times"/>
          <w:color w:val="000000"/>
          <w:sz w:val="27"/>
          <w:szCs w:val="27"/>
          <w:shd w:val="clear" w:color="auto" w:fill="FFFFFF"/>
        </w:rPr>
        <w:t>Here's much to do with hate, but more with love.</w:t>
      </w:r>
      <w:bookmarkEnd w:id="37"/>
      <w:r w:rsidRPr="00FC0BB2">
        <w:rPr>
          <w:rFonts w:ascii="Times" w:hAnsi="Times"/>
          <w:color w:val="000000"/>
          <w:sz w:val="27"/>
          <w:szCs w:val="27"/>
          <w:shd w:val="clear" w:color="auto" w:fill="FFFFFF"/>
        </w:rPr>
        <w:br/>
      </w:r>
      <w:bookmarkStart w:id="38" w:name="1.1.170"/>
      <w:r w:rsidRPr="00FC0BB2">
        <w:rPr>
          <w:rFonts w:ascii="Times" w:hAnsi="Times"/>
          <w:color w:val="000000"/>
          <w:sz w:val="27"/>
          <w:szCs w:val="27"/>
          <w:shd w:val="clear" w:color="auto" w:fill="FFFFFF"/>
        </w:rPr>
        <w:t xml:space="preserve">Why, then, O brawling </w:t>
      </w:r>
      <w:proofErr w:type="gramStart"/>
      <w:r w:rsidRPr="00FC0BB2">
        <w:rPr>
          <w:rFonts w:ascii="Times" w:hAnsi="Times"/>
          <w:color w:val="000000"/>
          <w:sz w:val="27"/>
          <w:szCs w:val="27"/>
          <w:shd w:val="clear" w:color="auto" w:fill="FFFFFF"/>
        </w:rPr>
        <w:t>love</w:t>
      </w:r>
      <w:proofErr w:type="gramEnd"/>
      <w:r w:rsidRPr="00FC0BB2">
        <w:rPr>
          <w:rFonts w:ascii="Times" w:hAnsi="Times"/>
          <w:color w:val="000000"/>
          <w:sz w:val="27"/>
          <w:szCs w:val="27"/>
          <w:shd w:val="clear" w:color="auto" w:fill="FFFFFF"/>
        </w:rPr>
        <w:t>! O loving hate!</w:t>
      </w:r>
      <w:bookmarkEnd w:id="38"/>
      <w:r w:rsidRPr="00FC0BB2">
        <w:rPr>
          <w:rFonts w:ascii="Times" w:hAnsi="Times"/>
          <w:color w:val="000000"/>
          <w:sz w:val="27"/>
          <w:szCs w:val="27"/>
          <w:shd w:val="clear" w:color="auto" w:fill="FFFFFF"/>
        </w:rPr>
        <w:br/>
      </w:r>
      <w:bookmarkStart w:id="39" w:name="1.1.171"/>
      <w:r w:rsidRPr="00FC0BB2">
        <w:rPr>
          <w:rFonts w:ascii="Times" w:hAnsi="Times"/>
          <w:color w:val="000000"/>
          <w:sz w:val="27"/>
          <w:szCs w:val="27"/>
          <w:shd w:val="clear" w:color="auto" w:fill="FFFFFF"/>
        </w:rPr>
        <w:t xml:space="preserve">O any </w:t>
      </w:r>
      <w:proofErr w:type="gramStart"/>
      <w:r w:rsidRPr="00FC0BB2">
        <w:rPr>
          <w:rFonts w:ascii="Times" w:hAnsi="Times"/>
          <w:color w:val="000000"/>
          <w:sz w:val="27"/>
          <w:szCs w:val="27"/>
          <w:shd w:val="clear" w:color="auto" w:fill="FFFFFF"/>
        </w:rPr>
        <w:t>thing, of nothing first create</w:t>
      </w:r>
      <w:proofErr w:type="gramEnd"/>
      <w:r w:rsidRPr="00FC0BB2">
        <w:rPr>
          <w:rFonts w:ascii="Times" w:hAnsi="Times"/>
          <w:color w:val="000000"/>
          <w:sz w:val="27"/>
          <w:szCs w:val="27"/>
          <w:shd w:val="clear" w:color="auto" w:fill="FFFFFF"/>
        </w:rPr>
        <w:t>!</w:t>
      </w:r>
      <w:bookmarkEnd w:id="39"/>
      <w:r w:rsidRPr="00FC0BB2">
        <w:rPr>
          <w:rFonts w:ascii="Times" w:hAnsi="Times"/>
          <w:color w:val="000000"/>
          <w:sz w:val="27"/>
          <w:szCs w:val="27"/>
          <w:shd w:val="clear" w:color="auto" w:fill="FFFFFF"/>
        </w:rPr>
        <w:br/>
      </w:r>
      <w:bookmarkStart w:id="40" w:name="1.1.172"/>
      <w:r w:rsidRPr="00FC0BB2">
        <w:rPr>
          <w:rFonts w:ascii="Times" w:hAnsi="Times"/>
          <w:color w:val="000000"/>
          <w:sz w:val="27"/>
          <w:szCs w:val="27"/>
          <w:shd w:val="clear" w:color="auto" w:fill="FFFFFF"/>
        </w:rPr>
        <w:t xml:space="preserve">O heavy lightness! </w:t>
      </w:r>
      <w:proofErr w:type="gramStart"/>
      <w:r w:rsidRPr="00FC0BB2">
        <w:rPr>
          <w:rFonts w:ascii="Times" w:hAnsi="Times"/>
          <w:color w:val="000000"/>
          <w:sz w:val="27"/>
          <w:szCs w:val="27"/>
          <w:shd w:val="clear" w:color="auto" w:fill="FFFFFF"/>
        </w:rPr>
        <w:t>serious</w:t>
      </w:r>
      <w:proofErr w:type="gramEnd"/>
      <w:r w:rsidRPr="00FC0BB2">
        <w:rPr>
          <w:rFonts w:ascii="Times" w:hAnsi="Times"/>
          <w:color w:val="000000"/>
          <w:sz w:val="27"/>
          <w:szCs w:val="27"/>
          <w:shd w:val="clear" w:color="auto" w:fill="FFFFFF"/>
        </w:rPr>
        <w:t xml:space="preserve"> vanity!</w:t>
      </w:r>
      <w:bookmarkEnd w:id="40"/>
      <w:r w:rsidRPr="00FC0BB2">
        <w:rPr>
          <w:rFonts w:ascii="Times" w:hAnsi="Times"/>
          <w:color w:val="000000"/>
          <w:sz w:val="27"/>
          <w:szCs w:val="27"/>
          <w:shd w:val="clear" w:color="auto" w:fill="FFFFFF"/>
        </w:rPr>
        <w:br/>
      </w:r>
      <w:bookmarkStart w:id="41" w:name="1.1.173"/>
      <w:proofErr w:type="spellStart"/>
      <w:r w:rsidRPr="00FC0BB2">
        <w:rPr>
          <w:rFonts w:ascii="Times" w:hAnsi="Times"/>
          <w:color w:val="000000"/>
          <w:sz w:val="27"/>
          <w:szCs w:val="27"/>
          <w:shd w:val="clear" w:color="auto" w:fill="FFFFFF"/>
        </w:rPr>
        <w:t>Mis-shapen</w:t>
      </w:r>
      <w:proofErr w:type="spellEnd"/>
      <w:r w:rsidRPr="00FC0BB2">
        <w:rPr>
          <w:rFonts w:ascii="Times" w:hAnsi="Times"/>
          <w:color w:val="000000"/>
          <w:sz w:val="27"/>
          <w:szCs w:val="27"/>
          <w:shd w:val="clear" w:color="auto" w:fill="FFFFFF"/>
        </w:rPr>
        <w:t xml:space="preserve"> chaos of well-seeming forms!</w:t>
      </w:r>
      <w:bookmarkEnd w:id="41"/>
      <w:r w:rsidRPr="00FC0BB2">
        <w:rPr>
          <w:rFonts w:ascii="Times" w:hAnsi="Times"/>
          <w:color w:val="000000"/>
          <w:sz w:val="27"/>
          <w:szCs w:val="27"/>
          <w:shd w:val="clear" w:color="auto" w:fill="FFFFFF"/>
        </w:rPr>
        <w:br/>
      </w:r>
      <w:bookmarkStart w:id="42" w:name="1.1.174"/>
      <w:r w:rsidRPr="00FC0BB2">
        <w:rPr>
          <w:rFonts w:ascii="Times" w:hAnsi="Times"/>
          <w:color w:val="000000"/>
          <w:sz w:val="27"/>
          <w:szCs w:val="27"/>
          <w:shd w:val="clear" w:color="auto" w:fill="FFFFFF"/>
        </w:rPr>
        <w:t>Feather of lead, bright smoke, cold fire,</w:t>
      </w:r>
      <w:bookmarkEnd w:id="42"/>
      <w:r w:rsidRPr="00FC0BB2">
        <w:rPr>
          <w:rFonts w:ascii="Times" w:hAnsi="Times"/>
          <w:color w:val="000000"/>
          <w:sz w:val="27"/>
          <w:szCs w:val="27"/>
          <w:shd w:val="clear" w:color="auto" w:fill="FFFFFF"/>
        </w:rPr>
        <w:br/>
      </w:r>
      <w:bookmarkStart w:id="43" w:name="1.1.175"/>
      <w:r w:rsidRPr="00FC0BB2">
        <w:rPr>
          <w:rFonts w:ascii="Times" w:hAnsi="Times"/>
          <w:color w:val="000000"/>
          <w:sz w:val="27"/>
          <w:szCs w:val="27"/>
          <w:shd w:val="clear" w:color="auto" w:fill="FFFFFF"/>
        </w:rPr>
        <w:t>sick health!</w:t>
      </w:r>
      <w:bookmarkEnd w:id="43"/>
      <w:r w:rsidRPr="00FC0BB2">
        <w:rPr>
          <w:rFonts w:ascii="Times" w:hAnsi="Times"/>
          <w:color w:val="000000"/>
          <w:sz w:val="27"/>
          <w:szCs w:val="27"/>
          <w:shd w:val="clear" w:color="auto" w:fill="FFFFFF"/>
        </w:rPr>
        <w:br/>
      </w:r>
      <w:bookmarkStart w:id="44" w:name="1.1.176"/>
      <w:r w:rsidRPr="00FC0BB2">
        <w:rPr>
          <w:rFonts w:ascii="Times" w:hAnsi="Times"/>
          <w:color w:val="000000"/>
          <w:sz w:val="27"/>
          <w:szCs w:val="27"/>
          <w:shd w:val="clear" w:color="auto" w:fill="FFFFFF"/>
        </w:rPr>
        <w:t xml:space="preserve">Still-waking </w:t>
      </w:r>
      <w:proofErr w:type="gramStart"/>
      <w:r w:rsidRPr="00FC0BB2">
        <w:rPr>
          <w:rFonts w:ascii="Times" w:hAnsi="Times"/>
          <w:color w:val="000000"/>
          <w:sz w:val="27"/>
          <w:szCs w:val="27"/>
          <w:shd w:val="clear" w:color="auto" w:fill="FFFFFF"/>
        </w:rPr>
        <w:t>sleep, that</w:t>
      </w:r>
      <w:proofErr w:type="gramEnd"/>
      <w:r w:rsidRPr="00FC0BB2">
        <w:rPr>
          <w:rFonts w:ascii="Times" w:hAnsi="Times"/>
          <w:color w:val="000000"/>
          <w:sz w:val="27"/>
          <w:szCs w:val="27"/>
          <w:shd w:val="clear" w:color="auto" w:fill="FFFFFF"/>
        </w:rPr>
        <w:t xml:space="preserve"> is not what it is!</w:t>
      </w:r>
      <w:bookmarkEnd w:id="44"/>
      <w:r w:rsidRPr="00FC0BB2">
        <w:rPr>
          <w:rFonts w:ascii="Times" w:hAnsi="Times"/>
          <w:color w:val="000000"/>
          <w:sz w:val="27"/>
          <w:szCs w:val="27"/>
          <w:shd w:val="clear" w:color="auto" w:fill="FFFFFF"/>
        </w:rPr>
        <w:br/>
      </w:r>
      <w:bookmarkStart w:id="45" w:name="1.1.177"/>
      <w:proofErr w:type="gramStart"/>
      <w:r w:rsidRPr="00FC0BB2">
        <w:rPr>
          <w:rFonts w:ascii="Times" w:hAnsi="Times"/>
          <w:color w:val="000000"/>
          <w:sz w:val="27"/>
          <w:szCs w:val="27"/>
          <w:shd w:val="clear" w:color="auto" w:fill="FFFFFF"/>
        </w:rPr>
        <w:t>This love feel</w:t>
      </w:r>
      <w:proofErr w:type="gramEnd"/>
      <w:r w:rsidRPr="00FC0BB2">
        <w:rPr>
          <w:rFonts w:ascii="Times" w:hAnsi="Times"/>
          <w:color w:val="000000"/>
          <w:sz w:val="27"/>
          <w:szCs w:val="27"/>
          <w:shd w:val="clear" w:color="auto" w:fill="FFFFFF"/>
        </w:rPr>
        <w:t xml:space="preserve"> I, that feel no love in this.</w:t>
      </w:r>
      <w:bookmarkEnd w:id="45"/>
      <w:r w:rsidRPr="00FC0BB2">
        <w:rPr>
          <w:rFonts w:ascii="Times" w:hAnsi="Times"/>
          <w:color w:val="000000"/>
          <w:sz w:val="27"/>
          <w:szCs w:val="27"/>
          <w:shd w:val="clear" w:color="auto" w:fill="FFFFFF"/>
        </w:rPr>
        <w:br/>
      </w:r>
      <w:bookmarkStart w:id="46" w:name="1.1.178"/>
      <w:r w:rsidRPr="00FC0BB2">
        <w:rPr>
          <w:rFonts w:ascii="Times" w:hAnsi="Times"/>
          <w:color w:val="000000"/>
          <w:sz w:val="27"/>
          <w:szCs w:val="27"/>
          <w:shd w:val="clear" w:color="auto" w:fill="FFFFFF"/>
        </w:rPr>
        <w:t>Dost thou not laugh?</w:t>
      </w:r>
      <w:bookmarkEnd w:id="46"/>
    </w:p>
    <w:p w:rsidR="00FC0BB2" w:rsidRPr="00FC0BB2" w:rsidRDefault="00FC0BB2" w:rsidP="00CA6E51">
      <w:pPr>
        <w:spacing w:line="480" w:lineRule="auto"/>
        <w:rPr>
          <w:rFonts w:ascii="Times" w:eastAsiaTheme="minorEastAsia" w:hAnsi="Times"/>
          <w:sz w:val="20"/>
          <w:szCs w:val="20"/>
        </w:rPr>
      </w:pPr>
      <w:bookmarkStart w:id="47" w:name="speech75"/>
      <w:r w:rsidRPr="00FC0BB2">
        <w:rPr>
          <w:rFonts w:ascii="Times" w:hAnsi="Times"/>
          <w:b/>
          <w:bCs/>
          <w:color w:val="000000"/>
          <w:sz w:val="27"/>
          <w:szCs w:val="27"/>
          <w:shd w:val="clear" w:color="auto" w:fill="FFFFFF"/>
        </w:rPr>
        <w:t>BENVOLIO</w:t>
      </w:r>
      <w:bookmarkEnd w:id="47"/>
    </w:p>
    <w:p w:rsidR="00FC0BB2" w:rsidRPr="00FC0BB2" w:rsidRDefault="00FC0BB2" w:rsidP="00CA6E51">
      <w:pPr>
        <w:spacing w:line="480" w:lineRule="auto"/>
        <w:rPr>
          <w:rFonts w:ascii="Times" w:eastAsiaTheme="minorEastAsia" w:hAnsi="Times"/>
          <w:sz w:val="20"/>
          <w:szCs w:val="20"/>
        </w:rPr>
      </w:pPr>
      <w:bookmarkStart w:id="48" w:name="1.1.179"/>
      <w:r w:rsidRPr="00FC0BB2">
        <w:rPr>
          <w:rFonts w:ascii="Times" w:hAnsi="Times"/>
          <w:color w:val="000000"/>
          <w:sz w:val="27"/>
          <w:szCs w:val="27"/>
          <w:shd w:val="clear" w:color="auto" w:fill="FFFFFF"/>
        </w:rPr>
        <w:t>No, coz, I rather weep.</w:t>
      </w:r>
      <w:bookmarkEnd w:id="48"/>
    </w:p>
    <w:p w:rsidR="00FC0BB2" w:rsidRPr="00FC0BB2" w:rsidRDefault="00FC0BB2" w:rsidP="00CA6E51">
      <w:pPr>
        <w:spacing w:line="480" w:lineRule="auto"/>
        <w:rPr>
          <w:rFonts w:ascii="Times" w:eastAsiaTheme="minorEastAsia" w:hAnsi="Times"/>
          <w:sz w:val="20"/>
          <w:szCs w:val="20"/>
        </w:rPr>
      </w:pPr>
      <w:bookmarkStart w:id="49" w:name="speech76"/>
      <w:r w:rsidRPr="00FC0BB2">
        <w:rPr>
          <w:rFonts w:ascii="Times" w:hAnsi="Times"/>
          <w:b/>
          <w:bCs/>
          <w:color w:val="000000"/>
          <w:sz w:val="27"/>
          <w:szCs w:val="27"/>
          <w:shd w:val="clear" w:color="auto" w:fill="FFFFFF"/>
        </w:rPr>
        <w:t>ROMEO</w:t>
      </w:r>
      <w:bookmarkEnd w:id="49"/>
    </w:p>
    <w:p w:rsidR="00FC0BB2" w:rsidRPr="00FC0BB2" w:rsidRDefault="00FC0BB2" w:rsidP="00CA6E51">
      <w:pPr>
        <w:spacing w:line="480" w:lineRule="auto"/>
        <w:rPr>
          <w:rFonts w:ascii="Times" w:eastAsiaTheme="minorEastAsia" w:hAnsi="Times"/>
          <w:sz w:val="20"/>
          <w:szCs w:val="20"/>
        </w:rPr>
      </w:pPr>
      <w:bookmarkStart w:id="50" w:name="1.1.180"/>
      <w:r w:rsidRPr="00FC0BB2">
        <w:rPr>
          <w:rFonts w:ascii="Times" w:hAnsi="Times"/>
          <w:color w:val="000000"/>
          <w:sz w:val="27"/>
          <w:szCs w:val="27"/>
          <w:shd w:val="clear" w:color="auto" w:fill="FFFFFF"/>
        </w:rPr>
        <w:t>Good heart, at what?</w:t>
      </w:r>
      <w:bookmarkEnd w:id="50"/>
    </w:p>
    <w:p w:rsidR="00FC0BB2" w:rsidRPr="00FC0BB2" w:rsidRDefault="00FC0BB2" w:rsidP="00CA6E51">
      <w:pPr>
        <w:spacing w:line="480" w:lineRule="auto"/>
        <w:rPr>
          <w:rFonts w:ascii="Times" w:eastAsiaTheme="minorEastAsia" w:hAnsi="Times"/>
          <w:sz w:val="20"/>
          <w:szCs w:val="20"/>
        </w:rPr>
      </w:pPr>
      <w:bookmarkStart w:id="51" w:name="speech77"/>
      <w:r w:rsidRPr="00FC0BB2">
        <w:rPr>
          <w:rFonts w:ascii="Times" w:hAnsi="Times"/>
          <w:b/>
          <w:bCs/>
          <w:color w:val="000000"/>
          <w:sz w:val="27"/>
          <w:szCs w:val="27"/>
          <w:shd w:val="clear" w:color="auto" w:fill="FFFFFF"/>
        </w:rPr>
        <w:t>BENVOLIO</w:t>
      </w:r>
      <w:bookmarkEnd w:id="51"/>
    </w:p>
    <w:p w:rsidR="00FC0BB2" w:rsidRPr="00FC0BB2" w:rsidRDefault="00FC0BB2" w:rsidP="00CA6E51">
      <w:pPr>
        <w:spacing w:line="480" w:lineRule="auto"/>
        <w:rPr>
          <w:rFonts w:ascii="Times" w:eastAsiaTheme="minorEastAsia" w:hAnsi="Times"/>
          <w:sz w:val="20"/>
          <w:szCs w:val="20"/>
        </w:rPr>
      </w:pPr>
      <w:bookmarkStart w:id="52" w:name="1.1.181"/>
      <w:proofErr w:type="gramStart"/>
      <w:r w:rsidRPr="00FC0BB2">
        <w:rPr>
          <w:rFonts w:ascii="Times" w:hAnsi="Times"/>
          <w:color w:val="000000"/>
          <w:sz w:val="27"/>
          <w:szCs w:val="27"/>
          <w:shd w:val="clear" w:color="auto" w:fill="FFFFFF"/>
        </w:rPr>
        <w:t>At thy good heart's oppression.</w:t>
      </w:r>
      <w:bookmarkEnd w:id="52"/>
      <w:proofErr w:type="gramEnd"/>
    </w:p>
    <w:p w:rsidR="00FC0BB2" w:rsidRPr="00FC0BB2" w:rsidRDefault="00FC0BB2" w:rsidP="00CA6E51">
      <w:pPr>
        <w:spacing w:line="480" w:lineRule="auto"/>
        <w:rPr>
          <w:rFonts w:ascii="Times" w:eastAsiaTheme="minorEastAsia" w:hAnsi="Times"/>
          <w:sz w:val="20"/>
          <w:szCs w:val="20"/>
        </w:rPr>
      </w:pPr>
      <w:bookmarkStart w:id="53" w:name="speech78"/>
      <w:r w:rsidRPr="00FC0BB2">
        <w:rPr>
          <w:rFonts w:ascii="Times" w:hAnsi="Times"/>
          <w:b/>
          <w:bCs/>
          <w:color w:val="000000"/>
          <w:sz w:val="27"/>
          <w:szCs w:val="27"/>
          <w:shd w:val="clear" w:color="auto" w:fill="FFFFFF"/>
        </w:rPr>
        <w:t>ROMEO</w:t>
      </w:r>
      <w:bookmarkEnd w:id="53"/>
    </w:p>
    <w:p w:rsidR="00FC0BB2" w:rsidRPr="00FC0BB2" w:rsidRDefault="00FC0BB2" w:rsidP="00CA6E51">
      <w:pPr>
        <w:spacing w:line="480" w:lineRule="auto"/>
        <w:rPr>
          <w:rFonts w:ascii="Times" w:eastAsiaTheme="minorEastAsia" w:hAnsi="Times"/>
          <w:sz w:val="20"/>
          <w:szCs w:val="20"/>
        </w:rPr>
      </w:pPr>
      <w:bookmarkStart w:id="54" w:name="1.1.182"/>
      <w:r w:rsidRPr="00FC0BB2">
        <w:rPr>
          <w:rFonts w:ascii="Times" w:hAnsi="Times"/>
          <w:color w:val="000000"/>
          <w:sz w:val="27"/>
          <w:szCs w:val="27"/>
          <w:shd w:val="clear" w:color="auto" w:fill="FFFFFF"/>
        </w:rPr>
        <w:t>Why, such is love's transgression.</w:t>
      </w:r>
      <w:bookmarkEnd w:id="54"/>
    </w:p>
    <w:p w:rsidR="00CA6E51" w:rsidRDefault="00CA6E51" w:rsidP="00CA6E51">
      <w:pPr>
        <w:spacing w:line="480" w:lineRule="auto"/>
        <w:rPr>
          <w:rFonts w:ascii="Times" w:hAnsi="Times"/>
          <w:b/>
          <w:bCs/>
          <w:color w:val="000000"/>
          <w:sz w:val="27"/>
          <w:szCs w:val="27"/>
          <w:shd w:val="clear" w:color="auto" w:fill="FFFFFF"/>
        </w:rPr>
      </w:pPr>
      <w:bookmarkStart w:id="55" w:name="speech26"/>
    </w:p>
    <w:p w:rsidR="00CA6E51" w:rsidRDefault="00CA6E51" w:rsidP="00CA6E51">
      <w:pPr>
        <w:spacing w:line="480" w:lineRule="auto"/>
        <w:rPr>
          <w:rFonts w:ascii="Times" w:hAnsi="Times"/>
          <w:b/>
          <w:bCs/>
          <w:color w:val="000000"/>
          <w:sz w:val="27"/>
          <w:szCs w:val="27"/>
          <w:shd w:val="clear" w:color="auto" w:fill="FFFFFF"/>
        </w:rPr>
      </w:pPr>
    </w:p>
    <w:p w:rsidR="00CA6E51" w:rsidRDefault="00CA6E51" w:rsidP="00CA6E51">
      <w:pPr>
        <w:spacing w:line="480" w:lineRule="auto"/>
        <w:rPr>
          <w:rFonts w:ascii="Times" w:hAnsi="Times"/>
          <w:b/>
          <w:bCs/>
          <w:color w:val="000000"/>
          <w:sz w:val="27"/>
          <w:szCs w:val="27"/>
          <w:shd w:val="clear" w:color="auto" w:fill="FFFFFF"/>
        </w:rPr>
      </w:pPr>
    </w:p>
    <w:p w:rsidR="00EA3709" w:rsidRDefault="00EA3709" w:rsidP="00CA6E51">
      <w:pPr>
        <w:spacing w:line="480" w:lineRule="auto"/>
        <w:rPr>
          <w:rFonts w:ascii="Times" w:hAnsi="Times"/>
          <w:b/>
          <w:bCs/>
          <w:color w:val="000000"/>
          <w:sz w:val="27"/>
          <w:szCs w:val="27"/>
          <w:shd w:val="clear" w:color="auto" w:fill="FFFFFF"/>
        </w:rPr>
      </w:pPr>
    </w:p>
    <w:p w:rsidR="00EA3709" w:rsidRDefault="00EA3709" w:rsidP="00CA6E51">
      <w:pPr>
        <w:spacing w:line="480" w:lineRule="auto"/>
        <w:rPr>
          <w:rFonts w:ascii="Times" w:hAnsi="Times"/>
          <w:b/>
          <w:bCs/>
          <w:color w:val="000000"/>
          <w:sz w:val="27"/>
          <w:szCs w:val="27"/>
          <w:shd w:val="clear" w:color="auto" w:fill="FFFFFF"/>
        </w:rPr>
      </w:pPr>
    </w:p>
    <w:p w:rsidR="00EA3709" w:rsidRDefault="00EA3709" w:rsidP="00CA6E51">
      <w:pPr>
        <w:spacing w:line="480" w:lineRule="auto"/>
        <w:rPr>
          <w:rFonts w:ascii="Times" w:hAnsi="Times"/>
          <w:b/>
          <w:bCs/>
          <w:color w:val="000000"/>
          <w:sz w:val="27"/>
          <w:szCs w:val="27"/>
          <w:shd w:val="clear" w:color="auto" w:fill="FFFFFF"/>
        </w:rPr>
      </w:pPr>
    </w:p>
    <w:p w:rsidR="00EA3709" w:rsidRDefault="00EA3709" w:rsidP="00CA6E51">
      <w:pPr>
        <w:spacing w:line="480" w:lineRule="auto"/>
        <w:rPr>
          <w:rFonts w:ascii="Times" w:hAnsi="Times"/>
          <w:b/>
          <w:bCs/>
          <w:color w:val="000000"/>
          <w:sz w:val="27"/>
          <w:szCs w:val="27"/>
          <w:shd w:val="clear" w:color="auto" w:fill="FFFFFF"/>
        </w:rPr>
      </w:pPr>
    </w:p>
    <w:p w:rsidR="00EA3709" w:rsidRDefault="00EA3709" w:rsidP="00CA6E51">
      <w:pPr>
        <w:spacing w:line="480" w:lineRule="auto"/>
        <w:rPr>
          <w:rFonts w:ascii="Times" w:hAnsi="Times"/>
          <w:b/>
          <w:bCs/>
          <w:color w:val="000000"/>
          <w:sz w:val="27"/>
          <w:szCs w:val="27"/>
          <w:shd w:val="clear" w:color="auto" w:fill="FFFFFF"/>
        </w:rPr>
      </w:pPr>
    </w:p>
    <w:p w:rsidR="00EA3709" w:rsidRDefault="00EA3709" w:rsidP="00CA6E51">
      <w:pPr>
        <w:spacing w:line="480" w:lineRule="auto"/>
        <w:rPr>
          <w:rFonts w:ascii="Times" w:hAnsi="Times"/>
          <w:b/>
          <w:bCs/>
          <w:color w:val="000000"/>
          <w:sz w:val="27"/>
          <w:szCs w:val="27"/>
          <w:shd w:val="clear" w:color="auto" w:fill="FFFFFF"/>
        </w:rPr>
      </w:pPr>
    </w:p>
    <w:p w:rsidR="00EA3709" w:rsidRDefault="00EA3709" w:rsidP="00CA6E51">
      <w:pPr>
        <w:spacing w:line="480" w:lineRule="auto"/>
        <w:rPr>
          <w:rFonts w:ascii="Times" w:hAnsi="Times"/>
          <w:b/>
          <w:bCs/>
          <w:color w:val="000000"/>
          <w:sz w:val="27"/>
          <w:szCs w:val="27"/>
          <w:shd w:val="clear" w:color="auto" w:fill="FFFFFF"/>
        </w:rPr>
      </w:pPr>
    </w:p>
    <w:p w:rsidR="00EA3709" w:rsidRDefault="00EA3709" w:rsidP="00CA6E51">
      <w:pPr>
        <w:spacing w:line="480" w:lineRule="auto"/>
        <w:rPr>
          <w:rFonts w:ascii="Times" w:hAnsi="Times"/>
          <w:b/>
          <w:bCs/>
          <w:color w:val="000000"/>
          <w:sz w:val="27"/>
          <w:szCs w:val="27"/>
          <w:shd w:val="clear" w:color="auto" w:fill="FFFFFF"/>
        </w:rPr>
      </w:pPr>
    </w:p>
    <w:p w:rsidR="00EA3709" w:rsidRDefault="00EA3709" w:rsidP="00CA6E51">
      <w:pPr>
        <w:spacing w:line="480" w:lineRule="auto"/>
        <w:rPr>
          <w:rFonts w:ascii="Times" w:hAnsi="Times"/>
          <w:b/>
          <w:bCs/>
          <w:color w:val="000000"/>
          <w:sz w:val="27"/>
          <w:szCs w:val="27"/>
          <w:shd w:val="clear" w:color="auto" w:fill="FFFFFF"/>
        </w:rPr>
      </w:pPr>
    </w:p>
    <w:p w:rsidR="00EA3709" w:rsidRDefault="00EA3709" w:rsidP="00CA6E51">
      <w:pPr>
        <w:spacing w:line="480" w:lineRule="auto"/>
        <w:rPr>
          <w:rFonts w:ascii="Times" w:hAnsi="Times"/>
          <w:b/>
          <w:bCs/>
          <w:color w:val="000000"/>
          <w:sz w:val="27"/>
          <w:szCs w:val="27"/>
          <w:shd w:val="clear" w:color="auto" w:fill="FFFFFF"/>
        </w:rPr>
      </w:pPr>
    </w:p>
    <w:p w:rsidR="00EA3709" w:rsidRDefault="00EA3709" w:rsidP="00CA6E51">
      <w:pPr>
        <w:spacing w:line="480" w:lineRule="auto"/>
        <w:rPr>
          <w:rFonts w:ascii="Times" w:hAnsi="Times"/>
          <w:b/>
          <w:bCs/>
          <w:color w:val="000000"/>
          <w:sz w:val="27"/>
          <w:szCs w:val="27"/>
          <w:shd w:val="clear" w:color="auto" w:fill="FFFFFF"/>
        </w:rPr>
      </w:pPr>
      <w:bookmarkStart w:id="56" w:name="_GoBack"/>
      <w:bookmarkEnd w:id="56"/>
    </w:p>
    <w:p w:rsidR="00CA6E51" w:rsidRDefault="00CA6E51" w:rsidP="00CA6E51">
      <w:pPr>
        <w:spacing w:line="480" w:lineRule="auto"/>
        <w:rPr>
          <w:rFonts w:ascii="Times" w:hAnsi="Times"/>
          <w:b/>
          <w:bCs/>
          <w:color w:val="000000"/>
          <w:sz w:val="27"/>
          <w:szCs w:val="27"/>
          <w:shd w:val="clear" w:color="auto" w:fill="FFFFFF"/>
        </w:rPr>
      </w:pPr>
      <w:r>
        <w:rPr>
          <w:rFonts w:ascii="Times" w:hAnsi="Times"/>
          <w:b/>
          <w:bCs/>
          <w:color w:val="000000"/>
          <w:sz w:val="27"/>
          <w:szCs w:val="27"/>
          <w:shd w:val="clear" w:color="auto" w:fill="FFFFFF"/>
        </w:rPr>
        <w:t>From Act I, scene v</w:t>
      </w:r>
    </w:p>
    <w:p w:rsidR="00CA6E51" w:rsidRPr="00CA6E51" w:rsidRDefault="00CA6E51" w:rsidP="00CA6E51">
      <w:pPr>
        <w:spacing w:line="480" w:lineRule="auto"/>
        <w:rPr>
          <w:rFonts w:ascii="Times" w:hAnsi="Times"/>
          <w:color w:val="000000"/>
          <w:sz w:val="27"/>
          <w:szCs w:val="27"/>
          <w:shd w:val="clear" w:color="auto" w:fill="FFFFFF"/>
        </w:rPr>
      </w:pPr>
      <w:r w:rsidRPr="00CA6E51">
        <w:rPr>
          <w:rFonts w:ascii="Times" w:hAnsi="Times"/>
          <w:b/>
          <w:bCs/>
          <w:color w:val="000000"/>
          <w:sz w:val="27"/>
          <w:szCs w:val="27"/>
          <w:shd w:val="clear" w:color="auto" w:fill="FFFFFF"/>
        </w:rPr>
        <w:t>ROMEO</w:t>
      </w:r>
      <w:bookmarkEnd w:id="55"/>
    </w:p>
    <w:p w:rsidR="00CA6E51" w:rsidRPr="00CA6E51" w:rsidRDefault="00CA6E51" w:rsidP="00CA6E51">
      <w:pPr>
        <w:spacing w:line="480" w:lineRule="auto"/>
        <w:rPr>
          <w:rFonts w:ascii="Times" w:eastAsiaTheme="minorEastAsia" w:hAnsi="Times"/>
          <w:sz w:val="20"/>
          <w:szCs w:val="20"/>
        </w:rPr>
      </w:pPr>
      <w:bookmarkStart w:id="57" w:name="1.5.98"/>
      <w:r w:rsidRPr="00CA6E51">
        <w:rPr>
          <w:rFonts w:ascii="Times" w:hAnsi="Times"/>
          <w:color w:val="000000"/>
          <w:sz w:val="27"/>
          <w:szCs w:val="27"/>
          <w:shd w:val="clear" w:color="auto" w:fill="FFFFFF"/>
        </w:rPr>
        <w:t xml:space="preserve">If I profane with my </w:t>
      </w:r>
      <w:proofErr w:type="spellStart"/>
      <w:r w:rsidRPr="00CA6E51">
        <w:rPr>
          <w:rFonts w:ascii="Times" w:hAnsi="Times"/>
          <w:color w:val="000000"/>
          <w:sz w:val="27"/>
          <w:szCs w:val="27"/>
          <w:shd w:val="clear" w:color="auto" w:fill="FFFFFF"/>
        </w:rPr>
        <w:t>unworthiest</w:t>
      </w:r>
      <w:proofErr w:type="spellEnd"/>
      <w:r w:rsidRPr="00CA6E51">
        <w:rPr>
          <w:rFonts w:ascii="Times" w:hAnsi="Times"/>
          <w:color w:val="000000"/>
          <w:sz w:val="27"/>
          <w:szCs w:val="27"/>
          <w:shd w:val="clear" w:color="auto" w:fill="FFFFFF"/>
        </w:rPr>
        <w:t xml:space="preserve"> hand</w:t>
      </w:r>
      <w:bookmarkEnd w:id="57"/>
      <w:r w:rsidRPr="00CA6E51">
        <w:rPr>
          <w:rFonts w:ascii="Times" w:hAnsi="Times"/>
          <w:color w:val="000000"/>
          <w:sz w:val="27"/>
          <w:szCs w:val="27"/>
          <w:shd w:val="clear" w:color="auto" w:fill="FFFFFF"/>
        </w:rPr>
        <w:br/>
      </w:r>
      <w:bookmarkStart w:id="58" w:name="1.5.99"/>
      <w:proofErr w:type="gramStart"/>
      <w:r w:rsidRPr="00CA6E51">
        <w:rPr>
          <w:rFonts w:ascii="Times" w:hAnsi="Times"/>
          <w:color w:val="000000"/>
          <w:sz w:val="27"/>
          <w:szCs w:val="27"/>
          <w:shd w:val="clear" w:color="auto" w:fill="FFFFFF"/>
        </w:rPr>
        <w:t>This</w:t>
      </w:r>
      <w:proofErr w:type="gramEnd"/>
      <w:r w:rsidRPr="00CA6E51">
        <w:rPr>
          <w:rFonts w:ascii="Times" w:hAnsi="Times"/>
          <w:color w:val="000000"/>
          <w:sz w:val="27"/>
          <w:szCs w:val="27"/>
          <w:shd w:val="clear" w:color="auto" w:fill="FFFFFF"/>
        </w:rPr>
        <w:t xml:space="preserve"> holy shrine, the gentle fine is this:</w:t>
      </w:r>
      <w:bookmarkEnd w:id="58"/>
      <w:r w:rsidRPr="00CA6E51">
        <w:rPr>
          <w:rFonts w:ascii="Times" w:hAnsi="Times"/>
          <w:color w:val="000000"/>
          <w:sz w:val="27"/>
          <w:szCs w:val="27"/>
          <w:shd w:val="clear" w:color="auto" w:fill="FFFFFF"/>
        </w:rPr>
        <w:br/>
      </w:r>
      <w:bookmarkStart w:id="59" w:name="1.5.100"/>
      <w:r w:rsidRPr="00CA6E51">
        <w:rPr>
          <w:rFonts w:ascii="Times" w:hAnsi="Times"/>
          <w:color w:val="000000"/>
          <w:sz w:val="27"/>
          <w:szCs w:val="27"/>
          <w:shd w:val="clear" w:color="auto" w:fill="FFFFFF"/>
        </w:rPr>
        <w:t>My lips, two blushing pilgrims, ready stand</w:t>
      </w:r>
      <w:bookmarkEnd w:id="59"/>
      <w:r w:rsidRPr="00CA6E51">
        <w:rPr>
          <w:rFonts w:ascii="Times" w:hAnsi="Times"/>
          <w:color w:val="000000"/>
          <w:sz w:val="27"/>
          <w:szCs w:val="27"/>
          <w:shd w:val="clear" w:color="auto" w:fill="FFFFFF"/>
        </w:rPr>
        <w:br/>
      </w:r>
      <w:bookmarkStart w:id="60" w:name="1.5.101"/>
      <w:r w:rsidRPr="00CA6E51">
        <w:rPr>
          <w:rFonts w:ascii="Times" w:hAnsi="Times"/>
          <w:color w:val="000000"/>
          <w:sz w:val="27"/>
          <w:szCs w:val="27"/>
          <w:shd w:val="clear" w:color="auto" w:fill="FFFFFF"/>
        </w:rPr>
        <w:t>To smooth that rough touch with a tender kiss.</w:t>
      </w:r>
      <w:bookmarkEnd w:id="60"/>
    </w:p>
    <w:p w:rsidR="00CA6E51" w:rsidRPr="00CA6E51" w:rsidRDefault="00CA6E51" w:rsidP="00CA6E51">
      <w:pPr>
        <w:spacing w:line="480" w:lineRule="auto"/>
        <w:rPr>
          <w:rFonts w:ascii="Times" w:eastAsiaTheme="minorEastAsia" w:hAnsi="Times"/>
          <w:sz w:val="20"/>
          <w:szCs w:val="20"/>
        </w:rPr>
      </w:pPr>
      <w:bookmarkStart w:id="61" w:name="speech27"/>
      <w:r w:rsidRPr="00CA6E51">
        <w:rPr>
          <w:rFonts w:ascii="Times" w:hAnsi="Times"/>
          <w:b/>
          <w:bCs/>
          <w:color w:val="000000"/>
          <w:sz w:val="27"/>
          <w:szCs w:val="27"/>
          <w:shd w:val="clear" w:color="auto" w:fill="FFFFFF"/>
        </w:rPr>
        <w:t>JULIET</w:t>
      </w:r>
      <w:bookmarkEnd w:id="61"/>
    </w:p>
    <w:p w:rsidR="00CA6E51" w:rsidRPr="00CA6E51" w:rsidRDefault="00CA6E51" w:rsidP="00CA6E51">
      <w:pPr>
        <w:spacing w:line="480" w:lineRule="auto"/>
        <w:rPr>
          <w:rFonts w:ascii="Times" w:eastAsiaTheme="minorEastAsia" w:hAnsi="Times"/>
          <w:sz w:val="20"/>
          <w:szCs w:val="20"/>
        </w:rPr>
      </w:pPr>
      <w:bookmarkStart w:id="62" w:name="1.5.102"/>
      <w:r w:rsidRPr="00CA6E51">
        <w:rPr>
          <w:rFonts w:ascii="Times" w:hAnsi="Times"/>
          <w:color w:val="000000"/>
          <w:sz w:val="27"/>
          <w:szCs w:val="27"/>
          <w:shd w:val="clear" w:color="auto" w:fill="FFFFFF"/>
        </w:rPr>
        <w:t>Good pilgrim, you do wrong your hand too much,</w:t>
      </w:r>
      <w:bookmarkEnd w:id="62"/>
      <w:r w:rsidRPr="00CA6E51">
        <w:rPr>
          <w:rFonts w:ascii="Times" w:hAnsi="Times"/>
          <w:color w:val="000000"/>
          <w:sz w:val="27"/>
          <w:szCs w:val="27"/>
          <w:shd w:val="clear" w:color="auto" w:fill="FFFFFF"/>
        </w:rPr>
        <w:br/>
      </w:r>
      <w:bookmarkStart w:id="63" w:name="1.5.103"/>
      <w:r w:rsidRPr="00CA6E51">
        <w:rPr>
          <w:rFonts w:ascii="Times" w:hAnsi="Times"/>
          <w:color w:val="000000"/>
          <w:sz w:val="27"/>
          <w:szCs w:val="27"/>
          <w:shd w:val="clear" w:color="auto" w:fill="FFFFFF"/>
        </w:rPr>
        <w:t>Which mannerly devotion shows in this;</w:t>
      </w:r>
      <w:bookmarkEnd w:id="63"/>
      <w:r w:rsidRPr="00CA6E51">
        <w:rPr>
          <w:rFonts w:ascii="Times" w:hAnsi="Times"/>
          <w:color w:val="000000"/>
          <w:sz w:val="27"/>
          <w:szCs w:val="27"/>
          <w:shd w:val="clear" w:color="auto" w:fill="FFFFFF"/>
        </w:rPr>
        <w:br/>
      </w:r>
      <w:bookmarkStart w:id="64" w:name="1.5.104"/>
      <w:r w:rsidRPr="00CA6E51">
        <w:rPr>
          <w:rFonts w:ascii="Times" w:hAnsi="Times"/>
          <w:color w:val="000000"/>
          <w:sz w:val="27"/>
          <w:szCs w:val="27"/>
          <w:shd w:val="clear" w:color="auto" w:fill="FFFFFF"/>
        </w:rPr>
        <w:t>For saints have hands that pilgrims' hands do touch,</w:t>
      </w:r>
      <w:bookmarkEnd w:id="64"/>
      <w:r w:rsidRPr="00CA6E51">
        <w:rPr>
          <w:rFonts w:ascii="Times" w:hAnsi="Times"/>
          <w:color w:val="000000"/>
          <w:sz w:val="27"/>
          <w:szCs w:val="27"/>
          <w:shd w:val="clear" w:color="auto" w:fill="FFFFFF"/>
        </w:rPr>
        <w:br/>
      </w:r>
      <w:bookmarkStart w:id="65" w:name="1.5.105"/>
      <w:r w:rsidRPr="00CA6E51">
        <w:rPr>
          <w:rFonts w:ascii="Times" w:hAnsi="Times"/>
          <w:color w:val="000000"/>
          <w:sz w:val="27"/>
          <w:szCs w:val="27"/>
          <w:shd w:val="clear" w:color="auto" w:fill="FFFFFF"/>
        </w:rPr>
        <w:t>And palm to palm is holy palmers' kiss.</w:t>
      </w:r>
      <w:bookmarkEnd w:id="65"/>
    </w:p>
    <w:p w:rsidR="00CA6E51" w:rsidRPr="00CA6E51" w:rsidRDefault="00CA6E51" w:rsidP="00CA6E51">
      <w:pPr>
        <w:spacing w:line="480" w:lineRule="auto"/>
        <w:rPr>
          <w:rFonts w:ascii="Times" w:eastAsiaTheme="minorEastAsia" w:hAnsi="Times"/>
          <w:sz w:val="20"/>
          <w:szCs w:val="20"/>
        </w:rPr>
      </w:pPr>
      <w:bookmarkStart w:id="66" w:name="speech28"/>
      <w:r w:rsidRPr="00CA6E51">
        <w:rPr>
          <w:rFonts w:ascii="Times" w:hAnsi="Times"/>
          <w:b/>
          <w:bCs/>
          <w:color w:val="000000"/>
          <w:sz w:val="27"/>
          <w:szCs w:val="27"/>
          <w:shd w:val="clear" w:color="auto" w:fill="FFFFFF"/>
        </w:rPr>
        <w:t>ROMEO</w:t>
      </w:r>
      <w:bookmarkEnd w:id="66"/>
    </w:p>
    <w:p w:rsidR="00CA6E51" w:rsidRPr="00CA6E51" w:rsidRDefault="00CA6E51" w:rsidP="00CA6E51">
      <w:pPr>
        <w:spacing w:line="480" w:lineRule="auto"/>
        <w:rPr>
          <w:rFonts w:ascii="Times" w:eastAsiaTheme="minorEastAsia" w:hAnsi="Times"/>
          <w:sz w:val="20"/>
          <w:szCs w:val="20"/>
        </w:rPr>
      </w:pPr>
      <w:bookmarkStart w:id="67" w:name="1.5.106"/>
      <w:r w:rsidRPr="00CA6E51">
        <w:rPr>
          <w:rFonts w:ascii="Times" w:hAnsi="Times"/>
          <w:color w:val="000000"/>
          <w:sz w:val="27"/>
          <w:szCs w:val="27"/>
          <w:shd w:val="clear" w:color="auto" w:fill="FFFFFF"/>
        </w:rPr>
        <w:t xml:space="preserve">Have not </w:t>
      </w:r>
      <w:proofErr w:type="gramStart"/>
      <w:r w:rsidRPr="00CA6E51">
        <w:rPr>
          <w:rFonts w:ascii="Times" w:hAnsi="Times"/>
          <w:color w:val="000000"/>
          <w:sz w:val="27"/>
          <w:szCs w:val="27"/>
          <w:shd w:val="clear" w:color="auto" w:fill="FFFFFF"/>
        </w:rPr>
        <w:t>saints</w:t>
      </w:r>
      <w:proofErr w:type="gramEnd"/>
      <w:r w:rsidRPr="00CA6E51">
        <w:rPr>
          <w:rFonts w:ascii="Times" w:hAnsi="Times"/>
          <w:color w:val="000000"/>
          <w:sz w:val="27"/>
          <w:szCs w:val="27"/>
          <w:shd w:val="clear" w:color="auto" w:fill="FFFFFF"/>
        </w:rPr>
        <w:t xml:space="preserve"> lips, and holy palmers too?</w:t>
      </w:r>
      <w:bookmarkEnd w:id="67"/>
    </w:p>
    <w:p w:rsidR="00CA6E51" w:rsidRPr="00CA6E51" w:rsidRDefault="00CA6E51" w:rsidP="00CA6E51">
      <w:pPr>
        <w:spacing w:line="480" w:lineRule="auto"/>
        <w:rPr>
          <w:rFonts w:ascii="Times" w:eastAsiaTheme="minorEastAsia" w:hAnsi="Times"/>
          <w:sz w:val="20"/>
          <w:szCs w:val="20"/>
        </w:rPr>
      </w:pPr>
      <w:bookmarkStart w:id="68" w:name="speech29"/>
      <w:r w:rsidRPr="00CA6E51">
        <w:rPr>
          <w:rFonts w:ascii="Times" w:hAnsi="Times"/>
          <w:b/>
          <w:bCs/>
          <w:color w:val="000000"/>
          <w:sz w:val="27"/>
          <w:szCs w:val="27"/>
          <w:shd w:val="clear" w:color="auto" w:fill="FFFFFF"/>
        </w:rPr>
        <w:t>JULIET</w:t>
      </w:r>
      <w:bookmarkEnd w:id="68"/>
    </w:p>
    <w:p w:rsidR="00CA6E51" w:rsidRPr="00CA6E51" w:rsidRDefault="00CA6E51" w:rsidP="00CA6E51">
      <w:pPr>
        <w:spacing w:line="480" w:lineRule="auto"/>
        <w:rPr>
          <w:rFonts w:ascii="Times" w:eastAsiaTheme="minorEastAsia" w:hAnsi="Times"/>
          <w:sz w:val="20"/>
          <w:szCs w:val="20"/>
        </w:rPr>
      </w:pPr>
      <w:bookmarkStart w:id="69" w:name="1.5.107"/>
      <w:r w:rsidRPr="00CA6E51">
        <w:rPr>
          <w:rFonts w:ascii="Times" w:hAnsi="Times"/>
          <w:color w:val="000000"/>
          <w:sz w:val="27"/>
          <w:szCs w:val="27"/>
          <w:shd w:val="clear" w:color="auto" w:fill="FFFFFF"/>
        </w:rPr>
        <w:t>Ay, pilgrim, lips that they must use in prayer.</w:t>
      </w:r>
      <w:bookmarkEnd w:id="69"/>
    </w:p>
    <w:p w:rsidR="00CA6E51" w:rsidRPr="00CA6E51" w:rsidRDefault="00CA6E51" w:rsidP="00CA6E51">
      <w:pPr>
        <w:spacing w:line="480" w:lineRule="auto"/>
        <w:rPr>
          <w:rFonts w:ascii="Times" w:eastAsiaTheme="minorEastAsia" w:hAnsi="Times"/>
          <w:sz w:val="20"/>
          <w:szCs w:val="20"/>
        </w:rPr>
      </w:pPr>
      <w:bookmarkStart w:id="70" w:name="speech30"/>
      <w:r w:rsidRPr="00CA6E51">
        <w:rPr>
          <w:rFonts w:ascii="Times" w:hAnsi="Times"/>
          <w:b/>
          <w:bCs/>
          <w:color w:val="000000"/>
          <w:sz w:val="27"/>
          <w:szCs w:val="27"/>
          <w:shd w:val="clear" w:color="auto" w:fill="FFFFFF"/>
        </w:rPr>
        <w:t>ROMEO</w:t>
      </w:r>
      <w:bookmarkEnd w:id="70"/>
    </w:p>
    <w:p w:rsidR="00CA6E51" w:rsidRPr="00CA6E51" w:rsidRDefault="00CA6E51" w:rsidP="00CA6E51">
      <w:pPr>
        <w:spacing w:line="480" w:lineRule="auto"/>
        <w:rPr>
          <w:rFonts w:ascii="Times" w:eastAsiaTheme="minorEastAsia" w:hAnsi="Times"/>
          <w:sz w:val="20"/>
          <w:szCs w:val="20"/>
        </w:rPr>
      </w:pPr>
      <w:bookmarkStart w:id="71" w:name="1.5.108"/>
      <w:r w:rsidRPr="00CA6E51">
        <w:rPr>
          <w:rFonts w:ascii="Times" w:hAnsi="Times"/>
          <w:color w:val="000000"/>
          <w:sz w:val="27"/>
          <w:szCs w:val="27"/>
          <w:shd w:val="clear" w:color="auto" w:fill="FFFFFF"/>
        </w:rPr>
        <w:t>O, then, dear saint, let lips do what hands do;</w:t>
      </w:r>
      <w:bookmarkEnd w:id="71"/>
      <w:r w:rsidRPr="00CA6E51">
        <w:rPr>
          <w:rFonts w:ascii="Times" w:hAnsi="Times"/>
          <w:color w:val="000000"/>
          <w:sz w:val="27"/>
          <w:szCs w:val="27"/>
          <w:shd w:val="clear" w:color="auto" w:fill="FFFFFF"/>
        </w:rPr>
        <w:br/>
      </w:r>
      <w:bookmarkStart w:id="72" w:name="1.5.109"/>
      <w:r w:rsidRPr="00CA6E51">
        <w:rPr>
          <w:rFonts w:ascii="Times" w:hAnsi="Times"/>
          <w:color w:val="000000"/>
          <w:sz w:val="27"/>
          <w:szCs w:val="27"/>
          <w:shd w:val="clear" w:color="auto" w:fill="FFFFFF"/>
        </w:rPr>
        <w:t>They pray, grant thou, lest faith turn to despair.</w:t>
      </w:r>
      <w:bookmarkEnd w:id="72"/>
    </w:p>
    <w:p w:rsidR="00CA6E51" w:rsidRPr="00CA6E51" w:rsidRDefault="00CA6E51" w:rsidP="00CA6E51">
      <w:pPr>
        <w:spacing w:line="480" w:lineRule="auto"/>
        <w:rPr>
          <w:rFonts w:ascii="Times" w:eastAsiaTheme="minorEastAsia" w:hAnsi="Times"/>
          <w:sz w:val="20"/>
          <w:szCs w:val="20"/>
        </w:rPr>
      </w:pPr>
      <w:bookmarkStart w:id="73" w:name="speech31"/>
      <w:r w:rsidRPr="00CA6E51">
        <w:rPr>
          <w:rFonts w:ascii="Times" w:hAnsi="Times"/>
          <w:b/>
          <w:bCs/>
          <w:color w:val="000000"/>
          <w:sz w:val="27"/>
          <w:szCs w:val="27"/>
          <w:shd w:val="clear" w:color="auto" w:fill="FFFFFF"/>
        </w:rPr>
        <w:t>JULIET</w:t>
      </w:r>
      <w:bookmarkEnd w:id="73"/>
    </w:p>
    <w:p w:rsidR="00CA6E51" w:rsidRPr="00CA6E51" w:rsidRDefault="00CA6E51" w:rsidP="00CA6E51">
      <w:pPr>
        <w:spacing w:line="480" w:lineRule="auto"/>
        <w:rPr>
          <w:rFonts w:ascii="Times" w:eastAsiaTheme="minorEastAsia" w:hAnsi="Times"/>
          <w:sz w:val="20"/>
          <w:szCs w:val="20"/>
        </w:rPr>
      </w:pPr>
      <w:bookmarkStart w:id="74" w:name="1.5.110"/>
      <w:r w:rsidRPr="00CA6E51">
        <w:rPr>
          <w:rFonts w:ascii="Times" w:hAnsi="Times"/>
          <w:color w:val="000000"/>
          <w:sz w:val="27"/>
          <w:szCs w:val="27"/>
          <w:shd w:val="clear" w:color="auto" w:fill="FFFFFF"/>
        </w:rPr>
        <w:t>Saints do not move, though grant for prayers' sake.</w:t>
      </w:r>
      <w:bookmarkEnd w:id="74"/>
    </w:p>
    <w:p w:rsidR="00CA6E51" w:rsidRPr="00CA6E51" w:rsidRDefault="00CA6E51" w:rsidP="00CA6E51">
      <w:pPr>
        <w:spacing w:line="480" w:lineRule="auto"/>
        <w:rPr>
          <w:rFonts w:ascii="Times" w:eastAsiaTheme="minorEastAsia" w:hAnsi="Times"/>
          <w:sz w:val="20"/>
          <w:szCs w:val="20"/>
        </w:rPr>
      </w:pPr>
      <w:bookmarkStart w:id="75" w:name="speech32"/>
      <w:r w:rsidRPr="00CA6E51">
        <w:rPr>
          <w:rFonts w:ascii="Times" w:hAnsi="Times"/>
          <w:b/>
          <w:bCs/>
          <w:color w:val="000000"/>
          <w:sz w:val="27"/>
          <w:szCs w:val="27"/>
          <w:shd w:val="clear" w:color="auto" w:fill="FFFFFF"/>
        </w:rPr>
        <w:t>ROMEO</w:t>
      </w:r>
      <w:bookmarkEnd w:id="75"/>
    </w:p>
    <w:p w:rsidR="00CA6E51" w:rsidRPr="00CA6E51" w:rsidRDefault="00CA6E51" w:rsidP="00CA6E51">
      <w:pPr>
        <w:spacing w:line="480" w:lineRule="auto"/>
        <w:rPr>
          <w:rFonts w:ascii="Times" w:eastAsiaTheme="minorEastAsia" w:hAnsi="Times"/>
          <w:sz w:val="20"/>
          <w:szCs w:val="20"/>
        </w:rPr>
      </w:pPr>
      <w:bookmarkStart w:id="76" w:name="1.5.111"/>
      <w:r w:rsidRPr="00CA6E51">
        <w:rPr>
          <w:rFonts w:ascii="Times" w:hAnsi="Times"/>
          <w:color w:val="000000"/>
          <w:sz w:val="27"/>
          <w:szCs w:val="27"/>
          <w:shd w:val="clear" w:color="auto" w:fill="FFFFFF"/>
        </w:rPr>
        <w:t>Then move not, while my prayer's effect I take.</w:t>
      </w:r>
      <w:bookmarkEnd w:id="76"/>
      <w:r w:rsidRPr="00CA6E51">
        <w:rPr>
          <w:rFonts w:ascii="Times" w:hAnsi="Times"/>
          <w:color w:val="000000"/>
          <w:sz w:val="27"/>
          <w:szCs w:val="27"/>
          <w:shd w:val="clear" w:color="auto" w:fill="FFFFFF"/>
        </w:rPr>
        <w:br/>
      </w:r>
      <w:bookmarkStart w:id="77" w:name="1.5.112"/>
      <w:r w:rsidRPr="00CA6E51">
        <w:rPr>
          <w:rFonts w:ascii="Times" w:hAnsi="Times"/>
          <w:color w:val="000000"/>
          <w:sz w:val="27"/>
          <w:szCs w:val="27"/>
          <w:shd w:val="clear" w:color="auto" w:fill="FFFFFF"/>
        </w:rPr>
        <w:t>Thus from my lips, by yours, my sin is purged.</w:t>
      </w:r>
      <w:bookmarkEnd w:id="77"/>
    </w:p>
    <w:p w:rsidR="00CA6E51" w:rsidRPr="00CA6E51" w:rsidRDefault="00CA6E51" w:rsidP="00CA6E51">
      <w:pPr>
        <w:spacing w:line="480" w:lineRule="auto"/>
        <w:rPr>
          <w:rFonts w:ascii="Times" w:eastAsiaTheme="minorEastAsia" w:hAnsi="Times"/>
          <w:sz w:val="20"/>
          <w:szCs w:val="20"/>
        </w:rPr>
      </w:pPr>
      <w:bookmarkStart w:id="78" w:name="speech33"/>
      <w:r w:rsidRPr="00CA6E51">
        <w:rPr>
          <w:rFonts w:ascii="Times" w:hAnsi="Times"/>
          <w:b/>
          <w:bCs/>
          <w:color w:val="000000"/>
          <w:sz w:val="27"/>
          <w:szCs w:val="27"/>
          <w:shd w:val="clear" w:color="auto" w:fill="FFFFFF"/>
        </w:rPr>
        <w:t>JULIET</w:t>
      </w:r>
      <w:bookmarkEnd w:id="78"/>
    </w:p>
    <w:p w:rsidR="00CA6E51" w:rsidRPr="00CA6E51" w:rsidRDefault="00CA6E51" w:rsidP="00CA6E51">
      <w:pPr>
        <w:spacing w:line="480" w:lineRule="auto"/>
        <w:rPr>
          <w:rFonts w:ascii="Times" w:eastAsiaTheme="minorEastAsia" w:hAnsi="Times"/>
          <w:sz w:val="20"/>
          <w:szCs w:val="20"/>
        </w:rPr>
      </w:pPr>
      <w:bookmarkStart w:id="79" w:name="1.5.113"/>
      <w:r w:rsidRPr="00CA6E51">
        <w:rPr>
          <w:rFonts w:ascii="Times" w:hAnsi="Times"/>
          <w:color w:val="000000"/>
          <w:sz w:val="27"/>
          <w:szCs w:val="27"/>
          <w:shd w:val="clear" w:color="auto" w:fill="FFFFFF"/>
        </w:rPr>
        <w:t>Then have my lips the sin that they have took.</w:t>
      </w:r>
      <w:bookmarkEnd w:id="79"/>
    </w:p>
    <w:p w:rsidR="00CA6E51" w:rsidRPr="00CA6E51" w:rsidRDefault="00CA6E51" w:rsidP="00CA6E51">
      <w:pPr>
        <w:spacing w:line="480" w:lineRule="auto"/>
        <w:rPr>
          <w:rFonts w:ascii="Times" w:eastAsiaTheme="minorEastAsia" w:hAnsi="Times"/>
          <w:sz w:val="20"/>
          <w:szCs w:val="20"/>
        </w:rPr>
      </w:pPr>
      <w:bookmarkStart w:id="80" w:name="speech34"/>
      <w:r w:rsidRPr="00CA6E51">
        <w:rPr>
          <w:rFonts w:ascii="Times" w:hAnsi="Times"/>
          <w:b/>
          <w:bCs/>
          <w:color w:val="000000"/>
          <w:sz w:val="27"/>
          <w:szCs w:val="27"/>
          <w:shd w:val="clear" w:color="auto" w:fill="FFFFFF"/>
        </w:rPr>
        <w:t>ROMEO</w:t>
      </w:r>
      <w:bookmarkEnd w:id="80"/>
    </w:p>
    <w:p w:rsidR="00CA6E51" w:rsidRPr="00CA6E51" w:rsidRDefault="00CA6E51" w:rsidP="00CA6E51">
      <w:pPr>
        <w:spacing w:line="480" w:lineRule="auto"/>
        <w:rPr>
          <w:rFonts w:ascii="Times" w:eastAsiaTheme="minorEastAsia" w:hAnsi="Times"/>
          <w:sz w:val="20"/>
          <w:szCs w:val="20"/>
        </w:rPr>
      </w:pPr>
      <w:bookmarkStart w:id="81" w:name="1.5.114"/>
      <w:proofErr w:type="gramStart"/>
      <w:r w:rsidRPr="00CA6E51">
        <w:rPr>
          <w:rFonts w:ascii="Times" w:hAnsi="Times"/>
          <w:color w:val="000000"/>
          <w:sz w:val="27"/>
          <w:szCs w:val="27"/>
          <w:shd w:val="clear" w:color="auto" w:fill="FFFFFF"/>
        </w:rPr>
        <w:t>Sin from thy lips?</w:t>
      </w:r>
      <w:proofErr w:type="gramEnd"/>
      <w:r w:rsidRPr="00CA6E51">
        <w:rPr>
          <w:rFonts w:ascii="Times" w:hAnsi="Times"/>
          <w:color w:val="000000"/>
          <w:sz w:val="27"/>
          <w:szCs w:val="27"/>
          <w:shd w:val="clear" w:color="auto" w:fill="FFFFFF"/>
        </w:rPr>
        <w:t xml:space="preserve"> O trespass sweetly urged!</w:t>
      </w:r>
      <w:bookmarkEnd w:id="81"/>
      <w:r w:rsidRPr="00CA6E51">
        <w:rPr>
          <w:rFonts w:ascii="Times" w:hAnsi="Times"/>
          <w:color w:val="000000"/>
          <w:sz w:val="27"/>
          <w:szCs w:val="27"/>
          <w:shd w:val="clear" w:color="auto" w:fill="FFFFFF"/>
        </w:rPr>
        <w:br/>
      </w:r>
      <w:bookmarkStart w:id="82" w:name="1.5.115"/>
      <w:r w:rsidRPr="00CA6E51">
        <w:rPr>
          <w:rFonts w:ascii="Times" w:hAnsi="Times"/>
          <w:color w:val="000000"/>
          <w:sz w:val="27"/>
          <w:szCs w:val="27"/>
          <w:shd w:val="clear" w:color="auto" w:fill="FFFFFF"/>
        </w:rPr>
        <w:t>Give me my sin again.</w:t>
      </w:r>
      <w:bookmarkEnd w:id="82"/>
    </w:p>
    <w:p w:rsidR="00CA6E51" w:rsidRPr="00CA6E51" w:rsidRDefault="00CA6E51" w:rsidP="00CA6E51">
      <w:pPr>
        <w:spacing w:line="480" w:lineRule="auto"/>
        <w:rPr>
          <w:rFonts w:ascii="Times" w:eastAsiaTheme="minorEastAsia" w:hAnsi="Times"/>
          <w:sz w:val="20"/>
          <w:szCs w:val="20"/>
        </w:rPr>
      </w:pPr>
      <w:bookmarkStart w:id="83" w:name="speech35"/>
      <w:r w:rsidRPr="00CA6E51">
        <w:rPr>
          <w:rFonts w:ascii="Times" w:hAnsi="Times"/>
          <w:b/>
          <w:bCs/>
          <w:color w:val="000000"/>
          <w:sz w:val="27"/>
          <w:szCs w:val="27"/>
          <w:shd w:val="clear" w:color="auto" w:fill="FFFFFF"/>
        </w:rPr>
        <w:t>JULIET</w:t>
      </w:r>
      <w:bookmarkEnd w:id="83"/>
    </w:p>
    <w:p w:rsidR="00CA6E51" w:rsidRPr="00CA6E51" w:rsidRDefault="00CA6E51" w:rsidP="00CA6E51">
      <w:pPr>
        <w:spacing w:line="480" w:lineRule="auto"/>
        <w:rPr>
          <w:rFonts w:ascii="Times" w:eastAsiaTheme="minorEastAsia" w:hAnsi="Times"/>
          <w:sz w:val="20"/>
          <w:szCs w:val="20"/>
        </w:rPr>
      </w:pPr>
      <w:bookmarkStart w:id="84" w:name="1.5.116"/>
      <w:r w:rsidRPr="00CA6E51">
        <w:rPr>
          <w:rFonts w:ascii="Times" w:hAnsi="Times"/>
          <w:color w:val="000000"/>
          <w:sz w:val="27"/>
          <w:szCs w:val="27"/>
          <w:shd w:val="clear" w:color="auto" w:fill="FFFFFF"/>
        </w:rPr>
        <w:t>You kiss by the book.</w:t>
      </w:r>
      <w:bookmarkEnd w:id="84"/>
    </w:p>
    <w:p w:rsidR="00CA6E51" w:rsidRPr="00CA6E51" w:rsidRDefault="00CA6E51" w:rsidP="00CA6E51">
      <w:pPr>
        <w:rPr>
          <w:rFonts w:ascii="Times" w:hAnsi="Times"/>
          <w:sz w:val="20"/>
          <w:szCs w:val="20"/>
        </w:rPr>
      </w:pPr>
    </w:p>
    <w:p w:rsidR="00FC0BB2" w:rsidRDefault="00FC0BB2" w:rsidP="00CA6E51">
      <w:pPr>
        <w:spacing w:line="480" w:lineRule="auto"/>
      </w:pPr>
    </w:p>
    <w:sectPr w:rsidR="00FC0BB2" w:rsidSect="00A00DB3">
      <w:footerReference w:type="even" r:id="rId6"/>
      <w:footerReference w:type="defaul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C6E" w:rsidRDefault="00034B57" w:rsidP="00A00DB3">
    <w:pPr>
      <w:pStyle w:val="Footer"/>
      <w:framePr w:wrap="around" w:vAnchor="text" w:hAnchor="margin" w:xAlign="right" w:y="1"/>
      <w:rPr>
        <w:rStyle w:val="PageNumber"/>
        <w:lang w:val="en-US" w:eastAsia="en-US"/>
      </w:rPr>
    </w:pPr>
    <w:r>
      <w:rPr>
        <w:rStyle w:val="PageNumber"/>
      </w:rPr>
      <w:fldChar w:fldCharType="begin"/>
    </w:r>
    <w:r w:rsidR="003C5C6E">
      <w:rPr>
        <w:rStyle w:val="PageNumber"/>
      </w:rPr>
      <w:instrText xml:space="preserve">PAGE  </w:instrText>
    </w:r>
    <w:r>
      <w:rPr>
        <w:rStyle w:val="PageNumber"/>
      </w:rPr>
      <w:fldChar w:fldCharType="separate"/>
    </w:r>
    <w:r w:rsidR="003C5C6E">
      <w:rPr>
        <w:rStyle w:val="PageNumber"/>
        <w:noProof/>
      </w:rPr>
      <w:t>3</w:t>
    </w:r>
    <w:r>
      <w:rPr>
        <w:rStyle w:val="PageNumber"/>
      </w:rPr>
      <w:fldChar w:fldCharType="end"/>
    </w:r>
  </w:p>
  <w:p w:rsidR="003C5C6E" w:rsidRDefault="003C5C6E" w:rsidP="00A00DB3">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C6E" w:rsidRDefault="00034B57" w:rsidP="00A00DB3">
    <w:pPr>
      <w:pStyle w:val="Footer"/>
      <w:framePr w:wrap="around" w:vAnchor="text" w:hAnchor="page" w:x="10342" w:y="-256"/>
      <w:rPr>
        <w:rStyle w:val="PageNumber"/>
        <w:lang w:val="en-US" w:eastAsia="en-US"/>
      </w:rPr>
    </w:pPr>
    <w:r>
      <w:rPr>
        <w:rStyle w:val="PageNumber"/>
      </w:rPr>
      <w:fldChar w:fldCharType="begin"/>
    </w:r>
    <w:r w:rsidR="003C5C6E">
      <w:rPr>
        <w:rStyle w:val="PageNumber"/>
      </w:rPr>
      <w:instrText xml:space="preserve">PAGE  </w:instrText>
    </w:r>
    <w:r>
      <w:rPr>
        <w:rStyle w:val="PageNumber"/>
      </w:rPr>
      <w:fldChar w:fldCharType="separate"/>
    </w:r>
    <w:r w:rsidR="008B6E11">
      <w:rPr>
        <w:rStyle w:val="PageNumber"/>
        <w:noProof/>
      </w:rPr>
      <w:t>5</w:t>
    </w:r>
    <w:r>
      <w:rPr>
        <w:rStyle w:val="PageNumber"/>
      </w:rPr>
      <w:fldChar w:fldCharType="end"/>
    </w:r>
  </w:p>
  <w:p w:rsidR="003C5C6E" w:rsidRDefault="003C5C6E" w:rsidP="00A00DB3">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trackRevisions/>
  <w:doNotTrackMoves/>
  <w:defaultTabStop w:val="720"/>
  <w:displayHorizontalDrawingGridEvery w:val="0"/>
  <w:displayVerticalDrawingGridEvery w:val="0"/>
  <w:doNotUseMarginsForDrawingGridOrigin/>
  <w:noPunctuationKerning/>
  <w:characterSpacingControl w:val="doNotCompress"/>
  <w:savePreviewPicture/>
  <w:compat>
    <w:useFELayout/>
  </w:compat>
  <w:rsids>
    <w:rsidRoot w:val="005B62EF"/>
    <w:rsid w:val="00034B57"/>
    <w:rsid w:val="002A3A0C"/>
    <w:rsid w:val="002A6FD9"/>
    <w:rsid w:val="003C5C6E"/>
    <w:rsid w:val="00496AC8"/>
    <w:rsid w:val="005B62EF"/>
    <w:rsid w:val="0060095C"/>
    <w:rsid w:val="007864D1"/>
    <w:rsid w:val="0081368B"/>
    <w:rsid w:val="008B62F9"/>
    <w:rsid w:val="008B6E11"/>
    <w:rsid w:val="009813E4"/>
    <w:rsid w:val="00A00DB3"/>
    <w:rsid w:val="00A66DB3"/>
    <w:rsid w:val="00A925A6"/>
    <w:rsid w:val="00B45ABE"/>
    <w:rsid w:val="00BA718E"/>
    <w:rsid w:val="00CA2FE8"/>
    <w:rsid w:val="00CA6E51"/>
    <w:rsid w:val="00D035AA"/>
    <w:rsid w:val="00D51908"/>
    <w:rsid w:val="00EA3709"/>
    <w:rsid w:val="00FC0BB2"/>
    <w:rsid w:val="00FE612C"/>
    <w:rsid w:val="00FF4324"/>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2EF"/>
    <w:rPr>
      <w:rFonts w:eastAsia="Times New Roman"/>
      <w:sz w:val="24"/>
      <w:szCs w:val="24"/>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unhideWhenUsed/>
    <w:rsid w:val="005B62EF"/>
    <w:pPr>
      <w:tabs>
        <w:tab w:val="center" w:pos="4320"/>
        <w:tab w:val="right" w:pos="8640"/>
      </w:tabs>
    </w:pPr>
    <w:rPr>
      <w:lang/>
    </w:rPr>
  </w:style>
  <w:style w:type="character" w:customStyle="1" w:styleId="FooterChar">
    <w:name w:val="Footer Char"/>
    <w:basedOn w:val="DefaultParagraphFont"/>
    <w:link w:val="Footer"/>
    <w:uiPriority w:val="99"/>
    <w:rsid w:val="005B62EF"/>
    <w:rPr>
      <w:rFonts w:eastAsia="Times New Roman"/>
      <w:sz w:val="24"/>
      <w:szCs w:val="24"/>
      <w:lang/>
    </w:rPr>
  </w:style>
  <w:style w:type="character" w:styleId="PageNumber">
    <w:name w:val="page number"/>
    <w:uiPriority w:val="99"/>
    <w:semiHidden/>
    <w:unhideWhenUsed/>
    <w:rsid w:val="005B62EF"/>
  </w:style>
  <w:style w:type="character" w:styleId="Hyperlink">
    <w:name w:val="Hyperlink"/>
    <w:uiPriority w:val="99"/>
    <w:unhideWhenUsed/>
    <w:rsid w:val="005B62EF"/>
    <w:rPr>
      <w:color w:val="0000FF"/>
      <w:u w:val="single"/>
    </w:rPr>
  </w:style>
  <w:style w:type="character" w:customStyle="1" w:styleId="apple-style-span">
    <w:name w:val="apple-style-span"/>
    <w:basedOn w:val="DefaultParagraphFont"/>
    <w:rsid w:val="00FC0BB2"/>
  </w:style>
  <w:style w:type="character" w:styleId="FollowedHyperlink">
    <w:name w:val="FollowedHyperlink"/>
    <w:basedOn w:val="DefaultParagraphFont"/>
    <w:uiPriority w:val="99"/>
    <w:semiHidden/>
    <w:unhideWhenUsed/>
    <w:rsid w:val="00B45ABE"/>
    <w:rPr>
      <w:color w:val="800080" w:themeColor="followedHyperlink"/>
      <w:u w:val="single"/>
    </w:rPr>
  </w:style>
  <w:style w:type="paragraph" w:styleId="BalloonText">
    <w:name w:val="Balloon Text"/>
    <w:basedOn w:val="Normal"/>
    <w:link w:val="BalloonTextChar"/>
    <w:uiPriority w:val="99"/>
    <w:semiHidden/>
    <w:unhideWhenUsed/>
    <w:rsid w:val="00BA718E"/>
    <w:rPr>
      <w:rFonts w:ascii="Lucida Grande" w:hAnsi="Lucida Grande"/>
      <w:sz w:val="18"/>
      <w:szCs w:val="18"/>
    </w:rPr>
  </w:style>
  <w:style w:type="character" w:customStyle="1" w:styleId="BalloonTextChar">
    <w:name w:val="Balloon Text Char"/>
    <w:basedOn w:val="DefaultParagraphFont"/>
    <w:link w:val="BalloonText"/>
    <w:uiPriority w:val="99"/>
    <w:semiHidden/>
    <w:rsid w:val="00BA718E"/>
    <w:rPr>
      <w:rFonts w:ascii="Lucida Grande" w:eastAsia="Times New Roman" w:hAnsi="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2EF"/>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B62EF"/>
    <w:pPr>
      <w:tabs>
        <w:tab w:val="center" w:pos="4320"/>
        <w:tab w:val="right" w:pos="8640"/>
      </w:tabs>
    </w:pPr>
    <w:rPr>
      <w:lang w:val="x-none" w:eastAsia="x-none"/>
    </w:rPr>
  </w:style>
  <w:style w:type="character" w:customStyle="1" w:styleId="FooterChar">
    <w:name w:val="Footer Char"/>
    <w:basedOn w:val="DefaultParagraphFont"/>
    <w:link w:val="Footer"/>
    <w:uiPriority w:val="99"/>
    <w:rsid w:val="005B62EF"/>
    <w:rPr>
      <w:rFonts w:eastAsia="Times New Roman"/>
      <w:sz w:val="24"/>
      <w:szCs w:val="24"/>
      <w:lang w:val="x-none" w:eastAsia="x-none"/>
    </w:rPr>
  </w:style>
  <w:style w:type="character" w:styleId="PageNumber">
    <w:name w:val="page number"/>
    <w:uiPriority w:val="99"/>
    <w:semiHidden/>
    <w:unhideWhenUsed/>
    <w:rsid w:val="005B62EF"/>
  </w:style>
  <w:style w:type="character" w:styleId="Hyperlink">
    <w:name w:val="Hyperlink"/>
    <w:uiPriority w:val="99"/>
    <w:unhideWhenUsed/>
    <w:rsid w:val="005B62EF"/>
    <w:rPr>
      <w:color w:val="0000FF"/>
      <w:u w:val="single"/>
    </w:rPr>
  </w:style>
  <w:style w:type="character" w:customStyle="1" w:styleId="apple-style-span">
    <w:name w:val="apple-style-span"/>
    <w:basedOn w:val="DefaultParagraphFont"/>
    <w:rsid w:val="00FC0BB2"/>
  </w:style>
  <w:style w:type="character" w:styleId="FollowedHyperlink">
    <w:name w:val="FollowedHyperlink"/>
    <w:basedOn w:val="DefaultParagraphFont"/>
    <w:uiPriority w:val="99"/>
    <w:semiHidden/>
    <w:unhideWhenUsed/>
    <w:rsid w:val="00B45AB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312442909">
      <w:bodyDiv w:val="1"/>
      <w:marLeft w:val="0"/>
      <w:marRight w:val="0"/>
      <w:marTop w:val="0"/>
      <w:marBottom w:val="0"/>
      <w:divBdr>
        <w:top w:val="none" w:sz="0" w:space="0" w:color="auto"/>
        <w:left w:val="none" w:sz="0" w:space="0" w:color="auto"/>
        <w:bottom w:val="none" w:sz="0" w:space="0" w:color="auto"/>
        <w:right w:val="none" w:sz="0" w:space="0" w:color="auto"/>
      </w:divBdr>
    </w:div>
    <w:div w:id="20562712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hyperlink" Target="http://www.youtube.com/watch?v=qR-SlkUgCRg" TargetMode="External"/><Relationship Id="rId10" Type="http://schemas.microsoft.com/office/2007/relationships/stylesWithEffects" Target="stylesWithEffects.xml"/><Relationship Id="rId5" Type="http://schemas.openxmlformats.org/officeDocument/2006/relationships/hyperlink" Target="http://www.youtube.com/watch?v=oHs98TEYecM" TargetMode="External"/><Relationship Id="rId7" Type="http://schemas.openxmlformats.org/officeDocument/2006/relationships/footer" Target="footer2.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theme" Target="theme/theme1.xml"/><Relationship Id="rId3" Type="http://schemas.openxmlformats.org/officeDocument/2006/relationships/webSettings" Target="webSetting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8</Pages>
  <Words>1785</Words>
  <Characters>10177</Characters>
  <Application>Microsoft Macintosh Word</Application>
  <DocSecurity>0</DocSecurity>
  <Lines>84</Lines>
  <Paragraphs>20</Paragraphs>
  <ScaleCrop>false</ScaleCrop>
  <Company/>
  <LinksUpToDate>false</LinksUpToDate>
  <CharactersWithSpaces>12498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Ott</dc:creator>
  <cp:keywords/>
  <dc:description/>
  <cp:lastModifiedBy>Gayle Thieman</cp:lastModifiedBy>
  <cp:revision>3</cp:revision>
  <dcterms:created xsi:type="dcterms:W3CDTF">2011-08-14T02:58:00Z</dcterms:created>
  <dcterms:modified xsi:type="dcterms:W3CDTF">2011-08-14T03:05:00Z</dcterms:modified>
</cp:coreProperties>
</file>